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08C" w:rsidRDefault="00F0008C">
      <w:pPr>
        <w:rPr>
          <w:rFonts w:ascii="Arial" w:hAnsi="Arial" w:cs="Arial"/>
          <w:lang w:val="es-ES"/>
        </w:rPr>
      </w:pPr>
      <w:r w:rsidRPr="00F0008C">
        <w:rPr>
          <w:rFonts w:ascii="Arial" w:hAnsi="Arial" w:cs="Arial"/>
          <w:noProof/>
          <w:sz w:val="20"/>
          <w:szCs w:val="20"/>
          <w:lang w:val="es-ES" w:eastAsia="es-ES"/>
        </w:rPr>
        <w:drawing>
          <wp:inline distT="0" distB="0" distL="0" distR="0">
            <wp:extent cx="1524000" cy="1143000"/>
            <wp:effectExtent l="19050" t="0" r="0" b="0"/>
            <wp:docPr id="1" name="il_fi" descr="http://www.wordle.net/thumb/wrdl/508529/Am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ordle.net/thumb/wrdl/508529/Amour"/>
                    <pic:cNvPicPr>
                      <a:picLocks noChangeAspect="1" noChangeArrowheads="1"/>
                    </pic:cNvPicPr>
                  </pic:nvPicPr>
                  <pic:blipFill>
                    <a:blip r:embed="rId4" cstate="print"/>
                    <a:srcRect/>
                    <a:stretch>
                      <a:fillRect/>
                    </a:stretch>
                  </pic:blipFill>
                  <pic:spPr bwMode="auto">
                    <a:xfrm>
                      <a:off x="0" y="0"/>
                      <a:ext cx="1524000" cy="1143000"/>
                    </a:xfrm>
                    <a:prstGeom prst="rect">
                      <a:avLst/>
                    </a:prstGeom>
                    <a:noFill/>
                    <a:ln w="9525">
                      <a:noFill/>
                      <a:miter lim="800000"/>
                      <a:headEnd/>
                      <a:tailEnd/>
                    </a:ln>
                  </pic:spPr>
                </pic:pic>
              </a:graphicData>
            </a:graphic>
          </wp:inline>
        </w:drawing>
      </w:r>
      <w:r w:rsidRPr="00F0008C">
        <w:rPr>
          <w:rFonts w:ascii="Arial" w:hAnsi="Arial" w:cs="Arial"/>
          <w:lang w:val="es-ES"/>
        </w:rPr>
        <w:drawing>
          <wp:inline distT="0" distB="0" distL="0" distR="0">
            <wp:extent cx="1666875" cy="1343025"/>
            <wp:effectExtent l="19050" t="0" r="9525" b="0"/>
            <wp:docPr id="2" name="Imagen 8" descr="cup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pid"/>
                    <pic:cNvPicPr>
                      <a:picLocks noChangeAspect="1" noChangeArrowheads="1"/>
                    </pic:cNvPicPr>
                  </pic:nvPicPr>
                  <pic:blipFill>
                    <a:blip r:embed="rId5" cstate="print"/>
                    <a:srcRect/>
                    <a:stretch>
                      <a:fillRect/>
                    </a:stretch>
                  </pic:blipFill>
                  <pic:spPr bwMode="auto">
                    <a:xfrm>
                      <a:off x="0" y="0"/>
                      <a:ext cx="1666875" cy="1343025"/>
                    </a:xfrm>
                    <a:prstGeom prst="rect">
                      <a:avLst/>
                    </a:prstGeom>
                    <a:noFill/>
                    <a:ln w="9525">
                      <a:noFill/>
                      <a:miter lim="800000"/>
                      <a:headEnd/>
                      <a:tailEnd/>
                    </a:ln>
                  </pic:spPr>
                </pic:pic>
              </a:graphicData>
            </a:graphic>
          </wp:inline>
        </w:drawing>
      </w:r>
    </w:p>
    <w:p w:rsidR="0078205B" w:rsidRPr="0078205B" w:rsidRDefault="0078205B">
      <w:pPr>
        <w:rPr>
          <w:rFonts w:ascii="Arial" w:hAnsi="Arial" w:cs="Arial"/>
        </w:rPr>
      </w:pPr>
      <w:r w:rsidRPr="0078205B">
        <w:rPr>
          <w:rFonts w:ascii="Arial" w:hAnsi="Arial" w:cs="Arial"/>
        </w:rPr>
        <w:t>1-vocabulaire</w:t>
      </w:r>
    </w:p>
    <w:p w:rsidR="00F0008C" w:rsidRPr="00F0008C" w:rsidRDefault="0078205B" w:rsidP="00F0008C">
      <w:pPr>
        <w:pStyle w:val="NormalWeb"/>
        <w:rPr>
          <w:rFonts w:ascii="Arial" w:hAnsi="Arial" w:cs="Arial"/>
          <w:lang w:val="fr-FR"/>
        </w:rPr>
      </w:pPr>
      <w:r>
        <w:rPr>
          <w:rStyle w:val="Textoennegrita"/>
          <w:rFonts w:ascii="Arial" w:hAnsi="Arial" w:cs="Arial"/>
          <w:i/>
          <w:iCs/>
          <w:lang w:val="fr-FR"/>
        </w:rPr>
        <w:t xml:space="preserve">2- </w:t>
      </w:r>
      <w:r w:rsidR="00F0008C" w:rsidRPr="00F0008C">
        <w:rPr>
          <w:rStyle w:val="Textoennegrita"/>
          <w:rFonts w:ascii="Arial" w:hAnsi="Arial" w:cs="Arial"/>
          <w:i/>
          <w:iCs/>
          <w:lang w:val="fr-FR"/>
        </w:rPr>
        <w:t xml:space="preserve">Il était une fois Saint-Valentin. </w:t>
      </w:r>
    </w:p>
    <w:p w:rsidR="00F0008C" w:rsidRPr="00F0008C" w:rsidRDefault="00F0008C" w:rsidP="0062208B">
      <w:pPr>
        <w:pStyle w:val="NormalWeb"/>
        <w:ind w:right="-427"/>
        <w:rPr>
          <w:rFonts w:ascii="Arial" w:hAnsi="Arial" w:cs="Arial"/>
          <w:lang w:val="fr-FR"/>
        </w:rPr>
      </w:pPr>
      <w:r w:rsidRPr="00F0008C">
        <w:rPr>
          <w:rFonts w:ascii="Arial" w:hAnsi="Arial" w:cs="Arial"/>
          <w:lang w:val="fr-FR"/>
        </w:rPr>
        <w:t>Avant que la fête de la Saint-Valent</w:t>
      </w:r>
      <w:r w:rsidR="0062208B">
        <w:rPr>
          <w:rFonts w:ascii="Arial" w:hAnsi="Arial" w:cs="Arial"/>
          <w:lang w:val="fr-FR"/>
        </w:rPr>
        <w:t xml:space="preserve">in devienne l’évènement </w:t>
      </w:r>
      <w:r w:rsidRPr="00F0008C">
        <w:rPr>
          <w:rFonts w:ascii="Arial" w:hAnsi="Arial" w:cs="Arial"/>
          <w:lang w:val="fr-FR"/>
        </w:rPr>
        <w:t>que l’on connait aujourd’hui, son orig</w:t>
      </w:r>
      <w:r w:rsidR="0062208B">
        <w:rPr>
          <w:rFonts w:ascii="Arial" w:hAnsi="Arial" w:cs="Arial"/>
          <w:lang w:val="fr-FR"/>
        </w:rPr>
        <w:t>ine remonte à des temps anciens qu’il est bon de se rappe</w:t>
      </w:r>
      <w:r w:rsidRPr="00F0008C">
        <w:rPr>
          <w:rFonts w:ascii="Arial" w:hAnsi="Arial" w:cs="Arial"/>
          <w:lang w:val="fr-FR"/>
        </w:rPr>
        <w:t>ler.</w:t>
      </w:r>
      <w:r w:rsidR="0062208B">
        <w:rPr>
          <w:rFonts w:ascii="Arial" w:hAnsi="Arial" w:cs="Arial"/>
          <w:lang w:val="fr-FR"/>
        </w:rPr>
        <w:t xml:space="preserve"> </w:t>
      </w:r>
      <w:r w:rsidRPr="00F0008C">
        <w:rPr>
          <w:rFonts w:ascii="Arial" w:hAnsi="Arial" w:cs="Arial"/>
          <w:lang w:val="fr-FR"/>
        </w:rPr>
        <w:t>Souvenons-nous de Rome. En grandissant l’empire ro</w:t>
      </w:r>
      <w:r w:rsidR="0062208B">
        <w:rPr>
          <w:rFonts w:ascii="Arial" w:hAnsi="Arial" w:cs="Arial"/>
          <w:lang w:val="fr-FR"/>
        </w:rPr>
        <w:t xml:space="preserve">main devait continuer à assurer </w:t>
      </w:r>
      <w:r w:rsidRPr="00F0008C">
        <w:rPr>
          <w:rFonts w:ascii="Arial" w:hAnsi="Arial" w:cs="Arial"/>
          <w:lang w:val="fr-FR"/>
        </w:rPr>
        <w:t>sa sécurité, celle-ci passait entre autres la pro</w:t>
      </w:r>
      <w:r w:rsidR="0062208B">
        <w:rPr>
          <w:rFonts w:ascii="Arial" w:hAnsi="Arial" w:cs="Arial"/>
          <w:lang w:val="fr-FR"/>
        </w:rPr>
        <w:t xml:space="preserve">tection des </w:t>
      </w:r>
      <w:r w:rsidRPr="00F0008C">
        <w:rPr>
          <w:rFonts w:ascii="Arial" w:hAnsi="Arial" w:cs="Arial"/>
          <w:lang w:val="fr-FR"/>
        </w:rPr>
        <w:t>frontières par l’intégration forcé</w:t>
      </w:r>
      <w:r w:rsidR="0062208B">
        <w:rPr>
          <w:rFonts w:ascii="Arial" w:hAnsi="Arial" w:cs="Arial"/>
          <w:lang w:val="fr-FR"/>
        </w:rPr>
        <w:t xml:space="preserve">e de ses citoyens récalcitrants </w:t>
      </w:r>
      <w:r w:rsidRPr="00F0008C">
        <w:rPr>
          <w:rFonts w:ascii="Arial" w:hAnsi="Arial" w:cs="Arial"/>
          <w:lang w:val="fr-FR"/>
        </w:rPr>
        <w:t>d’autant plus qu’ils étaient chr</w:t>
      </w:r>
      <w:r w:rsidR="0062208B">
        <w:rPr>
          <w:rFonts w:ascii="Arial" w:hAnsi="Arial" w:cs="Arial"/>
          <w:lang w:val="fr-FR"/>
        </w:rPr>
        <w:t xml:space="preserve">étiens, une mouvance religieuse </w:t>
      </w:r>
      <w:r w:rsidRPr="00F0008C">
        <w:rPr>
          <w:rFonts w:ascii="Arial" w:hAnsi="Arial" w:cs="Arial"/>
          <w:lang w:val="fr-FR"/>
        </w:rPr>
        <w:t>pas très bien vue du pouvoir cen</w:t>
      </w:r>
      <w:r w:rsidR="0062208B">
        <w:rPr>
          <w:rFonts w:ascii="Arial" w:hAnsi="Arial" w:cs="Arial"/>
          <w:lang w:val="fr-FR"/>
        </w:rPr>
        <w:t xml:space="preserve">tral. </w:t>
      </w:r>
    </w:p>
    <w:p w:rsidR="00F0008C" w:rsidRPr="00F0008C" w:rsidRDefault="00F0008C" w:rsidP="0062208B">
      <w:pPr>
        <w:pStyle w:val="NormalWeb"/>
        <w:ind w:right="-143"/>
        <w:rPr>
          <w:rFonts w:ascii="Arial" w:hAnsi="Arial" w:cs="Arial"/>
          <w:lang w:val="fr-FR"/>
        </w:rPr>
      </w:pPr>
      <w:r w:rsidRPr="00F0008C">
        <w:rPr>
          <w:rFonts w:ascii="Arial" w:hAnsi="Arial" w:cs="Arial"/>
          <w:lang w:val="fr-FR"/>
        </w:rPr>
        <w:t xml:space="preserve">C’est là qu’apparait </w:t>
      </w:r>
      <w:proofErr w:type="spellStart"/>
      <w:r w:rsidRPr="00F0008C">
        <w:rPr>
          <w:rFonts w:ascii="Arial" w:hAnsi="Arial" w:cs="Arial"/>
          <w:lang w:val="fr-FR"/>
        </w:rPr>
        <w:t>Valen</w:t>
      </w:r>
      <w:r w:rsidR="0062208B">
        <w:rPr>
          <w:rFonts w:ascii="Arial" w:hAnsi="Arial" w:cs="Arial"/>
          <w:lang w:val="fr-FR"/>
        </w:rPr>
        <w:t>tinus</w:t>
      </w:r>
      <w:proofErr w:type="spellEnd"/>
      <w:r w:rsidR="0062208B">
        <w:rPr>
          <w:rFonts w:ascii="Arial" w:hAnsi="Arial" w:cs="Arial"/>
          <w:lang w:val="fr-FR"/>
        </w:rPr>
        <w:t xml:space="preserve">. Le père </w:t>
      </w:r>
      <w:proofErr w:type="spellStart"/>
      <w:r w:rsidR="0062208B">
        <w:rPr>
          <w:rFonts w:ascii="Arial" w:hAnsi="Arial" w:cs="Arial"/>
          <w:lang w:val="fr-FR"/>
        </w:rPr>
        <w:t>Valentinus</w:t>
      </w:r>
      <w:proofErr w:type="spellEnd"/>
      <w:r w:rsidR="0062208B">
        <w:rPr>
          <w:rFonts w:ascii="Arial" w:hAnsi="Arial" w:cs="Arial"/>
          <w:lang w:val="fr-FR"/>
        </w:rPr>
        <w:t xml:space="preserve"> était </w:t>
      </w:r>
      <w:r w:rsidRPr="00F0008C">
        <w:rPr>
          <w:rFonts w:ascii="Arial" w:hAnsi="Arial" w:cs="Arial"/>
          <w:lang w:val="fr-FR"/>
        </w:rPr>
        <w:t>un prêtre chrétien da</w:t>
      </w:r>
      <w:r w:rsidR="0062208B">
        <w:rPr>
          <w:rFonts w:ascii="Arial" w:hAnsi="Arial" w:cs="Arial"/>
          <w:lang w:val="fr-FR"/>
        </w:rPr>
        <w:t xml:space="preserve">ns la Rome du IIIe siècle après </w:t>
      </w:r>
      <w:r w:rsidRPr="00F0008C">
        <w:rPr>
          <w:rFonts w:ascii="Arial" w:hAnsi="Arial" w:cs="Arial"/>
          <w:lang w:val="fr-FR"/>
        </w:rPr>
        <w:t>JC. L’empereur d’alors Claude II fit empris</w:t>
      </w:r>
      <w:r w:rsidR="0062208B">
        <w:rPr>
          <w:rFonts w:ascii="Arial" w:hAnsi="Arial" w:cs="Arial"/>
          <w:lang w:val="fr-FR"/>
        </w:rPr>
        <w:t xml:space="preserve">onner des milliers de chrétiens </w:t>
      </w:r>
      <w:r w:rsidRPr="00F0008C">
        <w:rPr>
          <w:rFonts w:ascii="Arial" w:hAnsi="Arial" w:cs="Arial"/>
          <w:lang w:val="fr-FR"/>
        </w:rPr>
        <w:t>dont le p</w:t>
      </w:r>
      <w:r w:rsidR="0062208B">
        <w:rPr>
          <w:rFonts w:ascii="Arial" w:hAnsi="Arial" w:cs="Arial"/>
          <w:lang w:val="fr-FR"/>
        </w:rPr>
        <w:t xml:space="preserve">ère </w:t>
      </w:r>
      <w:proofErr w:type="spellStart"/>
      <w:r w:rsidR="0062208B">
        <w:rPr>
          <w:rFonts w:ascii="Arial" w:hAnsi="Arial" w:cs="Arial"/>
          <w:lang w:val="fr-FR"/>
        </w:rPr>
        <w:t>Valentinus</w:t>
      </w:r>
      <w:proofErr w:type="spellEnd"/>
      <w:r w:rsidR="0062208B">
        <w:rPr>
          <w:rFonts w:ascii="Arial" w:hAnsi="Arial" w:cs="Arial"/>
          <w:lang w:val="fr-FR"/>
        </w:rPr>
        <w:t xml:space="preserve">. Au cours de son </w:t>
      </w:r>
      <w:r w:rsidRPr="00F0008C">
        <w:rPr>
          <w:rFonts w:ascii="Arial" w:hAnsi="Arial" w:cs="Arial"/>
          <w:lang w:val="fr-FR"/>
        </w:rPr>
        <w:t>em</w:t>
      </w:r>
      <w:r w:rsidR="0062208B">
        <w:rPr>
          <w:rFonts w:ascii="Arial" w:hAnsi="Arial" w:cs="Arial"/>
          <w:lang w:val="fr-FR"/>
        </w:rPr>
        <w:t xml:space="preserve">prisonnement Valentin accomplit </w:t>
      </w:r>
      <w:r w:rsidRPr="00F0008C">
        <w:rPr>
          <w:rFonts w:ascii="Arial" w:hAnsi="Arial" w:cs="Arial"/>
          <w:lang w:val="fr-FR"/>
        </w:rPr>
        <w:t>un miracle : il rendit la vue à la fil</w:t>
      </w:r>
      <w:r w:rsidR="0062208B">
        <w:rPr>
          <w:rFonts w:ascii="Arial" w:hAnsi="Arial" w:cs="Arial"/>
          <w:lang w:val="fr-FR"/>
        </w:rPr>
        <w:t xml:space="preserve">le aveugle de son </w:t>
      </w:r>
      <w:r w:rsidR="0062208B" w:rsidRPr="005E4A0E">
        <w:rPr>
          <w:rFonts w:ascii="Arial" w:hAnsi="Arial" w:cs="Arial"/>
          <w:b/>
          <w:lang w:val="fr-FR"/>
        </w:rPr>
        <w:t>geôlier</w:t>
      </w:r>
      <w:r w:rsidR="0062208B">
        <w:rPr>
          <w:rFonts w:ascii="Arial" w:hAnsi="Arial" w:cs="Arial"/>
          <w:lang w:val="fr-FR"/>
        </w:rPr>
        <w:t xml:space="preserve"> ! Son </w:t>
      </w:r>
      <w:r w:rsidR="005E4A0E">
        <w:rPr>
          <w:rFonts w:ascii="Arial" w:hAnsi="Arial" w:cs="Arial"/>
          <w:lang w:val="fr-FR"/>
        </w:rPr>
        <w:t>exploit ne passa</w:t>
      </w:r>
      <w:r w:rsidRPr="00F0008C">
        <w:rPr>
          <w:rFonts w:ascii="Arial" w:hAnsi="Arial" w:cs="Arial"/>
          <w:lang w:val="fr-FR"/>
        </w:rPr>
        <w:t xml:space="preserve"> pas inaperçu et il fut décapité… le</w:t>
      </w:r>
      <w:r w:rsidR="0062208B">
        <w:rPr>
          <w:rFonts w:ascii="Arial" w:hAnsi="Arial" w:cs="Arial"/>
          <w:lang w:val="fr-FR"/>
        </w:rPr>
        <w:t xml:space="preserve"> </w:t>
      </w:r>
      <w:r w:rsidRPr="00F0008C">
        <w:rPr>
          <w:rFonts w:ascii="Arial" w:hAnsi="Arial" w:cs="Arial"/>
          <w:lang w:val="fr-FR"/>
        </w:rPr>
        <w:t>14 février de l’an 268.</w:t>
      </w:r>
    </w:p>
    <w:p w:rsidR="00F0008C" w:rsidRPr="00F0008C" w:rsidRDefault="00F0008C" w:rsidP="00F0008C">
      <w:pPr>
        <w:pStyle w:val="NormalWeb"/>
        <w:rPr>
          <w:rFonts w:ascii="Arial" w:hAnsi="Arial" w:cs="Arial"/>
          <w:lang w:val="fr-FR"/>
        </w:rPr>
      </w:pPr>
      <w:r w:rsidRPr="00F0008C">
        <w:rPr>
          <w:rStyle w:val="Textoennegrita"/>
          <w:rFonts w:ascii="Arial" w:hAnsi="Arial" w:cs="Arial"/>
          <w:lang w:val="fr-FR"/>
        </w:rPr>
        <w:t>Pourquoi Saint-Valentin est-il le patron des fiancés ?</w:t>
      </w:r>
    </w:p>
    <w:p w:rsidR="00F0008C" w:rsidRPr="00F0008C" w:rsidRDefault="00F0008C" w:rsidP="00F0008C">
      <w:pPr>
        <w:pStyle w:val="NormalWeb"/>
        <w:rPr>
          <w:rFonts w:ascii="Arial" w:hAnsi="Arial" w:cs="Arial"/>
          <w:lang w:val="fr-FR"/>
        </w:rPr>
      </w:pPr>
      <w:r w:rsidRPr="00F0008C">
        <w:rPr>
          <w:rFonts w:ascii="Arial" w:hAnsi="Arial" w:cs="Arial"/>
          <w:lang w:val="fr-FR"/>
        </w:rPr>
        <w:t>La légende raconte qu’avant son arrest</w:t>
      </w:r>
      <w:r w:rsidR="0062208B">
        <w:rPr>
          <w:rFonts w:ascii="Arial" w:hAnsi="Arial" w:cs="Arial"/>
          <w:lang w:val="fr-FR"/>
        </w:rPr>
        <w:t xml:space="preserve">ation, </w:t>
      </w:r>
      <w:proofErr w:type="spellStart"/>
      <w:r w:rsidR="0062208B">
        <w:rPr>
          <w:rFonts w:ascii="Arial" w:hAnsi="Arial" w:cs="Arial"/>
          <w:lang w:val="fr-FR"/>
        </w:rPr>
        <w:t>Valentinus</w:t>
      </w:r>
      <w:proofErr w:type="spellEnd"/>
      <w:r w:rsidR="0062208B">
        <w:rPr>
          <w:rFonts w:ascii="Arial" w:hAnsi="Arial" w:cs="Arial"/>
          <w:lang w:val="fr-FR"/>
        </w:rPr>
        <w:t xml:space="preserve"> en opposition avec la loi romaine fit la béné</w:t>
      </w:r>
      <w:r w:rsidRPr="00F0008C">
        <w:rPr>
          <w:rFonts w:ascii="Arial" w:hAnsi="Arial" w:cs="Arial"/>
          <w:lang w:val="fr-FR"/>
        </w:rPr>
        <w:t>dicti</w:t>
      </w:r>
      <w:r w:rsidR="0062208B">
        <w:rPr>
          <w:rFonts w:ascii="Arial" w:hAnsi="Arial" w:cs="Arial"/>
          <w:lang w:val="fr-FR"/>
        </w:rPr>
        <w:t xml:space="preserve">on en secret de jeunes fiancés. </w:t>
      </w:r>
      <w:r w:rsidRPr="00F0008C">
        <w:rPr>
          <w:rFonts w:ascii="Arial" w:hAnsi="Arial" w:cs="Arial"/>
          <w:lang w:val="fr-FR"/>
        </w:rPr>
        <w:t>Ensuite avant son exécution il fit par</w:t>
      </w:r>
      <w:r w:rsidR="0062208B">
        <w:rPr>
          <w:rFonts w:ascii="Arial" w:hAnsi="Arial" w:cs="Arial"/>
          <w:lang w:val="fr-FR"/>
        </w:rPr>
        <w:t>venir à la fille de son geô</w:t>
      </w:r>
      <w:r w:rsidRPr="00F0008C">
        <w:rPr>
          <w:rFonts w:ascii="Arial" w:hAnsi="Arial" w:cs="Arial"/>
          <w:lang w:val="fr-FR"/>
        </w:rPr>
        <w:t xml:space="preserve">lier des feuilles en forme de </w:t>
      </w:r>
      <w:proofErr w:type="spellStart"/>
      <w:r w:rsidRPr="00F0008C">
        <w:rPr>
          <w:rFonts w:ascii="Arial" w:hAnsi="Arial" w:cs="Arial"/>
          <w:lang w:val="fr-FR"/>
        </w:rPr>
        <w:t>coeur</w:t>
      </w:r>
      <w:proofErr w:type="spellEnd"/>
      <w:r w:rsidRPr="00F0008C">
        <w:rPr>
          <w:rFonts w:ascii="Arial" w:hAnsi="Arial" w:cs="Arial"/>
          <w:lang w:val="fr-FR"/>
        </w:rPr>
        <w:t>.</w:t>
      </w:r>
    </w:p>
    <w:p w:rsidR="00F0008C" w:rsidRPr="00F0008C" w:rsidRDefault="00F0008C" w:rsidP="00F0008C">
      <w:pPr>
        <w:pStyle w:val="NormalWeb"/>
        <w:rPr>
          <w:rFonts w:ascii="Arial" w:hAnsi="Arial" w:cs="Arial"/>
          <w:lang w:val="fr-FR"/>
        </w:rPr>
      </w:pPr>
      <w:r w:rsidRPr="00F0008C">
        <w:rPr>
          <w:rFonts w:ascii="Arial" w:hAnsi="Arial" w:cs="Arial"/>
          <w:lang w:val="fr-FR"/>
        </w:rPr>
        <w:t xml:space="preserve">Au </w:t>
      </w:r>
      <w:proofErr w:type="spellStart"/>
      <w:r w:rsidRPr="00F0008C">
        <w:rPr>
          <w:rFonts w:ascii="Arial" w:hAnsi="Arial" w:cs="Arial"/>
          <w:lang w:val="fr-FR"/>
        </w:rPr>
        <w:t>Moyen-Age</w:t>
      </w:r>
      <w:proofErr w:type="spellEnd"/>
      <w:r w:rsidRPr="00F0008C">
        <w:rPr>
          <w:rFonts w:ascii="Arial" w:hAnsi="Arial" w:cs="Arial"/>
          <w:lang w:val="fr-FR"/>
        </w:rPr>
        <w:t>, une fille se faisait ac</w:t>
      </w:r>
      <w:r w:rsidR="0062208B">
        <w:rPr>
          <w:rFonts w:ascii="Arial" w:hAnsi="Arial" w:cs="Arial"/>
          <w:lang w:val="fr-FR"/>
        </w:rPr>
        <w:t xml:space="preserve">compagner par son “Valentin” le premier dimanche du Carême. </w:t>
      </w:r>
      <w:r w:rsidRPr="00F0008C">
        <w:rPr>
          <w:rFonts w:ascii="Arial" w:hAnsi="Arial" w:cs="Arial"/>
          <w:lang w:val="fr-FR"/>
        </w:rPr>
        <w:t>Mais ce n’est qu’en 1496 que Saint-Valentin fut canonisé</w:t>
      </w:r>
      <w:r w:rsidR="0062208B">
        <w:rPr>
          <w:rFonts w:ascii="Arial" w:hAnsi="Arial" w:cs="Arial"/>
          <w:lang w:val="fr-FR"/>
        </w:rPr>
        <w:t xml:space="preserve"> sur décision </w:t>
      </w:r>
      <w:r w:rsidRPr="00F0008C">
        <w:rPr>
          <w:rFonts w:ascii="Arial" w:hAnsi="Arial" w:cs="Arial"/>
          <w:lang w:val="fr-FR"/>
        </w:rPr>
        <w:t>du pape Alexandre VI.</w:t>
      </w:r>
    </w:p>
    <w:p w:rsidR="00F0008C" w:rsidRPr="00F0008C" w:rsidRDefault="00F0008C" w:rsidP="00F0008C">
      <w:pPr>
        <w:pStyle w:val="NormalWeb"/>
        <w:rPr>
          <w:rFonts w:ascii="Arial" w:hAnsi="Arial" w:cs="Arial"/>
          <w:lang w:val="fr-FR"/>
        </w:rPr>
      </w:pPr>
      <w:r w:rsidRPr="00F0008C">
        <w:rPr>
          <w:rStyle w:val="Textoennegrita"/>
          <w:rFonts w:ascii="Arial" w:hAnsi="Arial" w:cs="Arial"/>
          <w:lang w:val="fr-FR"/>
        </w:rPr>
        <w:t>Pourquoi le 14 février ?</w:t>
      </w:r>
    </w:p>
    <w:p w:rsidR="00F0008C" w:rsidRDefault="00F0008C" w:rsidP="005E4A0E">
      <w:pPr>
        <w:pStyle w:val="NormalWeb"/>
        <w:ind w:right="-285"/>
        <w:rPr>
          <w:rFonts w:ascii="Arial" w:hAnsi="Arial" w:cs="Arial"/>
          <w:lang w:val="fr-FR"/>
        </w:rPr>
      </w:pPr>
      <w:r w:rsidRPr="00F0008C">
        <w:rPr>
          <w:rFonts w:ascii="Arial" w:hAnsi="Arial" w:cs="Arial"/>
          <w:lang w:val="fr-FR"/>
        </w:rPr>
        <w:t>Les fêtes cadencent notre mode de vi</w:t>
      </w:r>
      <w:r w:rsidR="005E4A0E">
        <w:rPr>
          <w:rFonts w:ascii="Arial" w:hAnsi="Arial" w:cs="Arial"/>
          <w:lang w:val="fr-FR"/>
        </w:rPr>
        <w:t xml:space="preserve">e. Le changement de saisons est </w:t>
      </w:r>
      <w:r w:rsidRPr="00F0008C">
        <w:rPr>
          <w:rFonts w:ascii="Arial" w:hAnsi="Arial" w:cs="Arial"/>
          <w:lang w:val="fr-FR"/>
        </w:rPr>
        <w:t>fêté depuis l’aube d</w:t>
      </w:r>
      <w:r w:rsidR="0062208B">
        <w:rPr>
          <w:rFonts w:ascii="Arial" w:hAnsi="Arial" w:cs="Arial"/>
          <w:lang w:val="fr-FR"/>
        </w:rPr>
        <w:t xml:space="preserve">e l’humanité sur notre planète. </w:t>
      </w:r>
      <w:r w:rsidRPr="00F0008C">
        <w:rPr>
          <w:rFonts w:ascii="Arial" w:hAnsi="Arial" w:cs="Arial"/>
          <w:lang w:val="fr-FR"/>
        </w:rPr>
        <w:t>A noël correspond le solstice d’hive</w:t>
      </w:r>
      <w:r w:rsidR="0062208B">
        <w:rPr>
          <w:rFonts w:ascii="Arial" w:hAnsi="Arial" w:cs="Arial"/>
          <w:lang w:val="fr-FR"/>
        </w:rPr>
        <w:t xml:space="preserve">r c’est à dire le moment où les </w:t>
      </w:r>
      <w:r w:rsidRPr="00F0008C">
        <w:rPr>
          <w:rFonts w:ascii="Arial" w:hAnsi="Arial" w:cs="Arial"/>
          <w:lang w:val="fr-FR"/>
        </w:rPr>
        <w:t xml:space="preserve">jours </w:t>
      </w:r>
      <w:r w:rsidRPr="005E4A0E">
        <w:rPr>
          <w:rFonts w:ascii="Arial" w:hAnsi="Arial" w:cs="Arial"/>
          <w:b/>
          <w:lang w:val="fr-FR"/>
        </w:rPr>
        <w:t>se rallongent</w:t>
      </w:r>
      <w:r w:rsidRPr="00F0008C">
        <w:rPr>
          <w:rFonts w:ascii="Arial" w:hAnsi="Arial" w:cs="Arial"/>
          <w:lang w:val="fr-FR"/>
        </w:rPr>
        <w:t>. La mi-février cor</w:t>
      </w:r>
      <w:r w:rsidR="0062208B">
        <w:rPr>
          <w:rFonts w:ascii="Arial" w:hAnsi="Arial" w:cs="Arial"/>
          <w:lang w:val="fr-FR"/>
        </w:rPr>
        <w:t xml:space="preserve">respond au retour du printemps. </w:t>
      </w:r>
      <w:r w:rsidRPr="00F0008C">
        <w:rPr>
          <w:rFonts w:ascii="Arial" w:hAnsi="Arial" w:cs="Arial"/>
          <w:lang w:val="fr-FR"/>
        </w:rPr>
        <w:t>Dans l’ancienne Rome cette époque corres</w:t>
      </w:r>
      <w:r w:rsidR="0062208B">
        <w:rPr>
          <w:rFonts w:ascii="Arial" w:hAnsi="Arial" w:cs="Arial"/>
          <w:lang w:val="fr-FR"/>
        </w:rPr>
        <w:t xml:space="preserve">pond aux lupercales qui étaient </w:t>
      </w:r>
      <w:r w:rsidRPr="00F0008C">
        <w:rPr>
          <w:rFonts w:ascii="Arial" w:hAnsi="Arial" w:cs="Arial"/>
          <w:lang w:val="fr-FR"/>
        </w:rPr>
        <w:t>des fêtes an</w:t>
      </w:r>
      <w:r w:rsidR="0062208B">
        <w:rPr>
          <w:rFonts w:ascii="Arial" w:hAnsi="Arial" w:cs="Arial"/>
          <w:lang w:val="fr-FR"/>
        </w:rPr>
        <w:t xml:space="preserve">nuelles célébrées le 15 février </w:t>
      </w:r>
      <w:r w:rsidRPr="00F0008C">
        <w:rPr>
          <w:rFonts w:ascii="Arial" w:hAnsi="Arial" w:cs="Arial"/>
          <w:lang w:val="fr-FR"/>
        </w:rPr>
        <w:t>en l’honneur de Lupercus</w:t>
      </w:r>
      <w:r w:rsidR="0062208B">
        <w:rPr>
          <w:rFonts w:ascii="Arial" w:hAnsi="Arial" w:cs="Arial"/>
          <w:lang w:val="fr-FR"/>
        </w:rPr>
        <w:t xml:space="preserve">, le dieu de la fécondité. Même </w:t>
      </w:r>
      <w:r w:rsidRPr="00F0008C">
        <w:rPr>
          <w:rFonts w:ascii="Arial" w:hAnsi="Arial" w:cs="Arial"/>
          <w:lang w:val="fr-FR"/>
        </w:rPr>
        <w:t xml:space="preserve">si ce n’est pas en termes astronomiques, le </w:t>
      </w:r>
      <w:r w:rsidR="0062208B">
        <w:rPr>
          <w:rFonts w:ascii="Arial" w:hAnsi="Arial" w:cs="Arial"/>
          <w:lang w:val="fr-FR"/>
        </w:rPr>
        <w:t xml:space="preserve">retour du printemps est souvent </w:t>
      </w:r>
      <w:r w:rsidRPr="00F0008C">
        <w:rPr>
          <w:rFonts w:ascii="Arial" w:hAnsi="Arial" w:cs="Arial"/>
          <w:lang w:val="fr-FR"/>
        </w:rPr>
        <w:t>marqué par le retour des oiseaux migrateurs.</w:t>
      </w:r>
      <w:r w:rsidRPr="00F0008C">
        <w:rPr>
          <w:rFonts w:ascii="Arial" w:hAnsi="Arial" w:cs="Arial"/>
          <w:lang w:val="fr-FR"/>
        </w:rPr>
        <w:br/>
        <w:t>Or justement le 14 février, si une j</w:t>
      </w:r>
      <w:r w:rsidR="0062208B">
        <w:rPr>
          <w:rFonts w:ascii="Arial" w:hAnsi="Arial" w:cs="Arial"/>
          <w:lang w:val="fr-FR"/>
        </w:rPr>
        <w:t xml:space="preserve">eune fille qui descend voir “si </w:t>
      </w:r>
      <w:r w:rsidRPr="00F0008C">
        <w:rPr>
          <w:rFonts w:ascii="Arial" w:hAnsi="Arial" w:cs="Arial"/>
          <w:lang w:val="fr-FR"/>
        </w:rPr>
        <w:t xml:space="preserve">la rose est éclose” aperçoit un </w:t>
      </w:r>
      <w:r w:rsidRPr="005E4A0E">
        <w:rPr>
          <w:rFonts w:ascii="Arial" w:hAnsi="Arial" w:cs="Arial"/>
          <w:b/>
          <w:lang w:val="fr-FR"/>
        </w:rPr>
        <w:t>rouge-gorge</w:t>
      </w:r>
      <w:r w:rsidRPr="00F0008C">
        <w:rPr>
          <w:rFonts w:ascii="Arial" w:hAnsi="Arial" w:cs="Arial"/>
          <w:lang w:val="fr-FR"/>
        </w:rPr>
        <w:t>, elle se mariera à un</w:t>
      </w:r>
      <w:r w:rsidR="0062208B">
        <w:rPr>
          <w:rFonts w:ascii="Arial" w:hAnsi="Arial" w:cs="Arial"/>
          <w:lang w:val="fr-FR"/>
        </w:rPr>
        <w:t xml:space="preserve"> </w:t>
      </w:r>
      <w:r w:rsidRPr="00F0008C">
        <w:rPr>
          <w:rFonts w:ascii="Arial" w:hAnsi="Arial" w:cs="Arial"/>
          <w:lang w:val="fr-FR"/>
        </w:rPr>
        <w:t xml:space="preserve">marin, un </w:t>
      </w:r>
      <w:r w:rsidRPr="005E4A0E">
        <w:rPr>
          <w:rFonts w:ascii="Arial" w:hAnsi="Arial" w:cs="Arial"/>
          <w:b/>
          <w:lang w:val="fr-FR"/>
        </w:rPr>
        <w:t>moineau</w:t>
      </w:r>
      <w:r w:rsidRPr="00F0008C">
        <w:rPr>
          <w:rFonts w:ascii="Arial" w:hAnsi="Arial" w:cs="Arial"/>
          <w:lang w:val="fr-FR"/>
        </w:rPr>
        <w:t xml:space="preserve"> signifie un mariage heureux avec</w:t>
      </w:r>
      <w:r w:rsidR="0062208B">
        <w:rPr>
          <w:rFonts w:ascii="Arial" w:hAnsi="Arial" w:cs="Arial"/>
          <w:lang w:val="fr-FR"/>
        </w:rPr>
        <w:t xml:space="preserve"> un homme pauvre, un </w:t>
      </w:r>
      <w:r w:rsidR="0062208B" w:rsidRPr="005E4A0E">
        <w:rPr>
          <w:rFonts w:ascii="Arial" w:hAnsi="Arial" w:cs="Arial"/>
          <w:b/>
          <w:lang w:val="fr-FR"/>
        </w:rPr>
        <w:t>chardonneret</w:t>
      </w:r>
      <w:r w:rsidR="0062208B">
        <w:rPr>
          <w:rFonts w:ascii="Arial" w:hAnsi="Arial" w:cs="Arial"/>
          <w:lang w:val="fr-FR"/>
        </w:rPr>
        <w:t xml:space="preserve"> </w:t>
      </w:r>
      <w:r w:rsidRPr="00F0008C">
        <w:rPr>
          <w:rFonts w:ascii="Arial" w:hAnsi="Arial" w:cs="Arial"/>
          <w:lang w:val="fr-FR"/>
        </w:rPr>
        <w:t>un mariage avec un homme riche (mais on ne dit pas si c’est un mariage heureux).</w:t>
      </w:r>
    </w:p>
    <w:p w:rsidR="005E4A0E" w:rsidRDefault="005E4A0E" w:rsidP="005E4A0E">
      <w:pPr>
        <w:pStyle w:val="NormalWeb"/>
        <w:ind w:right="-285"/>
        <w:rPr>
          <w:rFonts w:ascii="Arial" w:hAnsi="Arial" w:cs="Arial"/>
          <w:lang w:val="fr-FR"/>
        </w:rPr>
      </w:pPr>
    </w:p>
    <w:p w:rsidR="005E4A0E" w:rsidRDefault="0078205B" w:rsidP="005E4A0E">
      <w:pPr>
        <w:pStyle w:val="NormalWeb"/>
        <w:ind w:right="-285"/>
        <w:rPr>
          <w:rFonts w:ascii="Arial" w:hAnsi="Arial" w:cs="Arial"/>
          <w:lang w:val="fr-FR"/>
        </w:rPr>
      </w:pPr>
      <w:r>
        <w:rPr>
          <w:rFonts w:ascii="Arial" w:hAnsi="Arial" w:cs="Arial"/>
          <w:lang w:val="fr-FR"/>
        </w:rPr>
        <w:lastRenderedPageBreak/>
        <w:t>3</w:t>
      </w:r>
      <w:r w:rsidR="005E4A0E">
        <w:rPr>
          <w:rFonts w:ascii="Arial" w:hAnsi="Arial" w:cs="Arial"/>
          <w:lang w:val="fr-FR"/>
        </w:rPr>
        <w:t>- ORAL</w:t>
      </w:r>
    </w:p>
    <w:p w:rsidR="005E4A0E" w:rsidRDefault="005E4A0E" w:rsidP="005E4A0E">
      <w:pPr>
        <w:pStyle w:val="NormalWeb"/>
        <w:ind w:right="-285"/>
        <w:rPr>
          <w:rFonts w:ascii="Arial" w:hAnsi="Arial" w:cs="Arial"/>
          <w:lang w:val="fr-FR"/>
        </w:rPr>
      </w:pPr>
      <w:r>
        <w:rPr>
          <w:rFonts w:ascii="Arial" w:hAnsi="Arial" w:cs="Arial"/>
          <w:lang w:val="fr-FR"/>
        </w:rPr>
        <w:t>Fêtez-vous la Saint Valentin ? Pourquoi ?</w:t>
      </w:r>
    </w:p>
    <w:p w:rsidR="005E4A0E" w:rsidRDefault="005E4A0E" w:rsidP="005E4A0E">
      <w:pPr>
        <w:pStyle w:val="NormalWeb"/>
        <w:ind w:right="-285"/>
        <w:rPr>
          <w:rFonts w:ascii="Arial" w:hAnsi="Arial" w:cs="Arial"/>
          <w:lang w:val="fr-FR"/>
        </w:rPr>
      </w:pPr>
      <w:r>
        <w:rPr>
          <w:rFonts w:ascii="Arial" w:hAnsi="Arial" w:cs="Arial"/>
          <w:lang w:val="fr-FR"/>
        </w:rPr>
        <w:t>Si vous la fêtez, comment ?</w:t>
      </w:r>
    </w:p>
    <w:p w:rsidR="005E4A0E" w:rsidRDefault="0078205B" w:rsidP="005E4A0E">
      <w:pPr>
        <w:pStyle w:val="NormalWeb"/>
        <w:ind w:right="-285"/>
        <w:rPr>
          <w:rFonts w:ascii="Arial" w:hAnsi="Arial" w:cs="Arial"/>
          <w:lang w:val="fr-FR"/>
        </w:rPr>
      </w:pPr>
      <w:r>
        <w:rPr>
          <w:rFonts w:ascii="Arial" w:hAnsi="Arial" w:cs="Arial"/>
          <w:lang w:val="fr-FR"/>
        </w:rPr>
        <w:t>4</w:t>
      </w:r>
      <w:r w:rsidR="005E4A0E">
        <w:rPr>
          <w:rFonts w:ascii="Arial" w:hAnsi="Arial" w:cs="Arial"/>
          <w:lang w:val="fr-FR"/>
        </w:rPr>
        <w:t>- ÉCRIT</w:t>
      </w:r>
    </w:p>
    <w:p w:rsidR="005E4A0E" w:rsidRDefault="005E4A0E" w:rsidP="005E4A0E">
      <w:pPr>
        <w:pStyle w:val="NormalWeb"/>
        <w:ind w:right="-285"/>
        <w:rPr>
          <w:rFonts w:ascii="Arial" w:hAnsi="Arial" w:cs="Arial"/>
          <w:lang w:val="fr-FR"/>
        </w:rPr>
      </w:pPr>
      <w:r>
        <w:rPr>
          <w:rFonts w:ascii="Arial" w:hAnsi="Arial" w:cs="Arial"/>
          <w:lang w:val="fr-FR"/>
        </w:rPr>
        <w:t>Écrivez un message pour la Saint Valentin</w:t>
      </w:r>
    </w:p>
    <w:tbl>
      <w:tblPr>
        <w:tblStyle w:val="Tablaconcuadrcula"/>
        <w:tblW w:w="0" w:type="auto"/>
        <w:tblLook w:val="04A0"/>
      </w:tblPr>
      <w:tblGrid>
        <w:gridCol w:w="8644"/>
      </w:tblGrid>
      <w:tr w:rsidR="005E4A0E" w:rsidTr="005E4A0E">
        <w:tc>
          <w:tcPr>
            <w:tcW w:w="8644" w:type="dxa"/>
          </w:tcPr>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tc>
      </w:tr>
    </w:tbl>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Default="005E4A0E" w:rsidP="005E4A0E">
      <w:pPr>
        <w:pStyle w:val="NormalWeb"/>
        <w:ind w:right="-285"/>
        <w:rPr>
          <w:rFonts w:ascii="Arial" w:hAnsi="Arial" w:cs="Arial"/>
          <w:lang w:val="fr-FR"/>
        </w:rPr>
      </w:pPr>
    </w:p>
    <w:p w:rsidR="005E4A0E" w:rsidRPr="00F0008C" w:rsidRDefault="005E4A0E" w:rsidP="005E4A0E">
      <w:pPr>
        <w:pStyle w:val="NormalWeb"/>
        <w:ind w:right="-285"/>
        <w:rPr>
          <w:rFonts w:ascii="Arial" w:hAnsi="Arial" w:cs="Arial"/>
          <w:lang w:val="fr-FR"/>
        </w:rPr>
      </w:pPr>
    </w:p>
    <w:p w:rsidR="00F0008C" w:rsidRPr="00F0008C" w:rsidRDefault="00F0008C" w:rsidP="00F0008C">
      <w:pPr>
        <w:pStyle w:val="NormalWeb"/>
        <w:rPr>
          <w:rFonts w:ascii="Arial" w:hAnsi="Arial" w:cs="Arial"/>
          <w:lang w:val="fr-FR"/>
        </w:rPr>
      </w:pPr>
      <w:r w:rsidRPr="00F0008C">
        <w:rPr>
          <w:rFonts w:ascii="Arial" w:hAnsi="Arial" w:cs="Arial"/>
          <w:lang w:val="fr-FR"/>
        </w:rPr>
        <w:t>En conclusion, si mesdemoiselles vous sortez le bout de votre joli nez le</w:t>
      </w:r>
      <w:r w:rsidRPr="00F0008C">
        <w:rPr>
          <w:rFonts w:ascii="Arial" w:hAnsi="Arial" w:cs="Arial"/>
          <w:lang w:val="fr-FR"/>
        </w:rPr>
        <w:br/>
        <w:t>jour de la saint-valentin et que vous voyez … un pigeon … vous vous marierez</w:t>
      </w:r>
      <w:r w:rsidRPr="00F0008C">
        <w:rPr>
          <w:rFonts w:ascii="Arial" w:hAnsi="Arial" w:cs="Arial"/>
          <w:lang w:val="fr-FR"/>
        </w:rPr>
        <w:br/>
        <w:t>avec qui ?</w:t>
      </w:r>
    </w:p>
    <w:p w:rsidR="00F0008C" w:rsidRPr="00F0008C" w:rsidRDefault="00F0008C" w:rsidP="00F0008C">
      <w:pPr>
        <w:pStyle w:val="NormalWeb"/>
        <w:rPr>
          <w:rFonts w:ascii="Arial" w:hAnsi="Arial" w:cs="Arial"/>
          <w:lang w:val="fr-FR"/>
        </w:rPr>
      </w:pPr>
      <w:r w:rsidRPr="00F0008C">
        <w:rPr>
          <w:rStyle w:val="Textoennegrita"/>
          <w:rFonts w:ascii="Arial" w:hAnsi="Arial" w:cs="Arial"/>
          <w:lang w:val="fr-FR"/>
        </w:rPr>
        <w:lastRenderedPageBreak/>
        <w:t>Du 18e siècle à nos jours…</w:t>
      </w:r>
    </w:p>
    <w:p w:rsidR="00F0008C" w:rsidRPr="00F0008C" w:rsidRDefault="00F0008C" w:rsidP="00F0008C">
      <w:pPr>
        <w:pStyle w:val="NormalWeb"/>
        <w:rPr>
          <w:rFonts w:ascii="Arial" w:hAnsi="Arial" w:cs="Arial"/>
          <w:lang w:val="fr-FR"/>
        </w:rPr>
      </w:pPr>
      <w:r w:rsidRPr="00F0008C">
        <w:rPr>
          <w:rFonts w:ascii="Arial" w:hAnsi="Arial" w:cs="Arial"/>
          <w:lang w:val="fr-FR"/>
        </w:rPr>
        <w:t>La tradition de la Saint-Valentin se perpétuant, le nom de “</w:t>
      </w:r>
      <w:proofErr w:type="spellStart"/>
      <w:r w:rsidRPr="00F0008C">
        <w:rPr>
          <w:rFonts w:ascii="Arial" w:hAnsi="Arial" w:cs="Arial"/>
          <w:lang w:val="fr-FR"/>
        </w:rPr>
        <w:t>Valentines</w:t>
      </w:r>
      <w:proofErr w:type="spellEnd"/>
      <w:r w:rsidRPr="00F0008C">
        <w:rPr>
          <w:rFonts w:ascii="Arial" w:hAnsi="Arial" w:cs="Arial"/>
          <w:lang w:val="fr-FR"/>
        </w:rPr>
        <w:t>” fut</w:t>
      </w:r>
      <w:r w:rsidRPr="00F0008C">
        <w:rPr>
          <w:rFonts w:ascii="Arial" w:hAnsi="Arial" w:cs="Arial"/>
          <w:lang w:val="fr-FR"/>
        </w:rPr>
        <w:br/>
        <w:t>données à des lettres que l’on envoyait à l’être</w:t>
      </w:r>
      <w:r w:rsidRPr="00F0008C">
        <w:rPr>
          <w:rFonts w:ascii="Arial" w:hAnsi="Arial" w:cs="Arial"/>
          <w:lang w:val="fr-FR"/>
        </w:rPr>
        <w:br/>
        <w:t>aimé. Décorées et subtiles à l’époque Victorienne</w:t>
      </w:r>
      <w:proofErr w:type="gramStart"/>
      <w:r w:rsidRPr="00F0008C">
        <w:rPr>
          <w:rFonts w:ascii="Arial" w:hAnsi="Arial" w:cs="Arial"/>
          <w:lang w:val="fr-FR"/>
        </w:rPr>
        <w:t>,</w:t>
      </w:r>
      <w:proofErr w:type="gramEnd"/>
      <w:r w:rsidRPr="00F0008C">
        <w:rPr>
          <w:rFonts w:ascii="Arial" w:hAnsi="Arial" w:cs="Arial"/>
          <w:lang w:val="fr-FR"/>
        </w:rPr>
        <w:br/>
        <w:t>elles sont fabriquées industriellement aux Etats-Unis au début</w:t>
      </w:r>
      <w:r w:rsidRPr="00F0008C">
        <w:rPr>
          <w:rFonts w:ascii="Arial" w:hAnsi="Arial" w:cs="Arial"/>
          <w:lang w:val="fr-FR"/>
        </w:rPr>
        <w:br/>
        <w:t>du XXe et aujourd’hui se sont des millions de “</w:t>
      </w:r>
      <w:proofErr w:type="spellStart"/>
      <w:r w:rsidRPr="00F0008C">
        <w:rPr>
          <w:rFonts w:ascii="Arial" w:hAnsi="Arial" w:cs="Arial"/>
          <w:lang w:val="fr-FR"/>
        </w:rPr>
        <w:t>eCards</w:t>
      </w:r>
      <w:proofErr w:type="spellEnd"/>
      <w:r w:rsidRPr="00F0008C">
        <w:rPr>
          <w:rFonts w:ascii="Arial" w:hAnsi="Arial" w:cs="Arial"/>
          <w:lang w:val="fr-FR"/>
        </w:rPr>
        <w:t>” qui sont envoyées</w:t>
      </w:r>
      <w:r w:rsidRPr="00F0008C">
        <w:rPr>
          <w:rFonts w:ascii="Arial" w:hAnsi="Arial" w:cs="Arial"/>
          <w:lang w:val="fr-FR"/>
        </w:rPr>
        <w:br/>
        <w:t>quotidiennement.</w:t>
      </w:r>
    </w:p>
    <w:p w:rsidR="00F0008C" w:rsidRPr="00F0008C" w:rsidRDefault="00F0008C">
      <w:pPr>
        <w:rPr>
          <w:rFonts w:ascii="Arial" w:hAnsi="Arial" w:cs="Arial"/>
        </w:rPr>
      </w:pPr>
    </w:p>
    <w:tbl>
      <w:tblPr>
        <w:tblW w:w="5000" w:type="pct"/>
        <w:jc w:val="center"/>
        <w:tblCellSpacing w:w="30" w:type="dxa"/>
        <w:tblCellMar>
          <w:left w:w="0" w:type="dxa"/>
          <w:right w:w="0" w:type="dxa"/>
        </w:tblCellMar>
        <w:tblLook w:val="04A0"/>
      </w:tblPr>
      <w:tblGrid>
        <w:gridCol w:w="8624"/>
      </w:tblGrid>
      <w:tr w:rsidR="00F0008C" w:rsidRPr="00F0008C">
        <w:trPr>
          <w:tblCellSpacing w:w="30" w:type="dxa"/>
          <w:jc w:val="center"/>
        </w:trPr>
        <w:tc>
          <w:tcPr>
            <w:tcW w:w="0" w:type="auto"/>
            <w:vAlign w:val="center"/>
            <w:hideMark/>
          </w:tcPr>
          <w:p w:rsidR="00F0008C" w:rsidRPr="00F0008C" w:rsidRDefault="00F0008C" w:rsidP="00F0008C">
            <w:pPr>
              <w:spacing w:before="0" w:beforeAutospacing="0" w:after="0" w:afterAutospacing="0"/>
              <w:ind w:left="0" w:firstLine="0"/>
              <w:rPr>
                <w:rFonts w:ascii="Arial" w:eastAsia="Times New Roman" w:hAnsi="Arial" w:cs="Arial"/>
                <w:b/>
                <w:bCs/>
                <w:color w:val="CC0000"/>
                <w:sz w:val="20"/>
                <w:szCs w:val="20"/>
                <w:lang w:eastAsia="es-ES"/>
              </w:rPr>
            </w:pPr>
            <w:r w:rsidRPr="00F0008C">
              <w:rPr>
                <w:rFonts w:ascii="Arial" w:eastAsia="Times New Roman" w:hAnsi="Arial" w:cs="Arial"/>
                <w:b/>
                <w:bCs/>
                <w:color w:val="CC0000"/>
                <w:sz w:val="20"/>
                <w:szCs w:val="20"/>
                <w:lang w:eastAsia="es-ES"/>
              </w:rPr>
              <w:t>Une petite histoire de la Saint Valentin</w:t>
            </w:r>
          </w:p>
          <w:p w:rsidR="00F0008C" w:rsidRPr="00F0008C" w:rsidRDefault="00F0008C" w:rsidP="00F0008C">
            <w:pPr>
              <w:pStyle w:val="NormalWeb"/>
              <w:rPr>
                <w:ins w:id="0" w:author="Unknown"/>
                <w:rFonts w:ascii="Arial" w:hAnsi="Arial" w:cs="Arial"/>
                <w:lang w:val="fr-FR"/>
              </w:rPr>
            </w:pPr>
            <w:r w:rsidRPr="00F0008C">
              <w:rPr>
                <w:rFonts w:ascii="Arial" w:hAnsi="Arial" w:cs="Arial"/>
              </w:rPr>
              <w:pict/>
            </w:r>
            <w:r w:rsidRPr="00F0008C">
              <w:rPr>
                <w:rFonts w:ascii="Arial" w:hAnsi="Arial" w:cs="Arial"/>
              </w:rPr>
              <w:pict/>
            </w:r>
            <w:r w:rsidRPr="00F0008C">
              <w:rPr>
                <w:rFonts w:ascii="Arial" w:hAnsi="Arial" w:cs="Arial"/>
              </w:rPr>
              <w:pict/>
            </w:r>
            <w:r w:rsidRPr="00F0008C">
              <w:rPr>
                <w:rFonts w:ascii="Arial" w:hAnsi="Arial" w:cs="Arial"/>
              </w:rPr>
              <w:pict/>
            </w:r>
            <w:r w:rsidRPr="00F0008C">
              <w:rPr>
                <w:rFonts w:ascii="Arial" w:hAnsi="Arial" w:cs="Arial"/>
                <w:b/>
                <w:bCs/>
                <w:i/>
                <w:iCs/>
                <w:noProof/>
              </w:rPr>
              <w:drawing>
                <wp:inline distT="0" distB="0" distL="0" distR="0">
                  <wp:extent cx="2619375" cy="2857500"/>
                  <wp:effectExtent l="19050" t="0" r="9525" b="0"/>
                  <wp:docPr id="8" name="Imagen 8" descr="cup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pid"/>
                          <pic:cNvPicPr>
                            <a:picLocks noChangeAspect="1" noChangeArrowheads="1"/>
                          </pic:cNvPicPr>
                        </pic:nvPicPr>
                        <pic:blipFill>
                          <a:blip r:embed="rId5" cstate="print"/>
                          <a:srcRect/>
                          <a:stretch>
                            <a:fillRect/>
                          </a:stretch>
                        </pic:blipFill>
                        <pic:spPr bwMode="auto">
                          <a:xfrm>
                            <a:off x="0" y="0"/>
                            <a:ext cx="2619375" cy="2857500"/>
                          </a:xfrm>
                          <a:prstGeom prst="rect">
                            <a:avLst/>
                          </a:prstGeom>
                          <a:noFill/>
                          <a:ln w="9525">
                            <a:noFill/>
                            <a:miter lim="800000"/>
                            <a:headEnd/>
                            <a:tailEnd/>
                          </a:ln>
                        </pic:spPr>
                      </pic:pic>
                    </a:graphicData>
                  </a:graphic>
                </wp:inline>
              </w:drawing>
            </w:r>
            <w:ins w:id="1" w:author="Unknown">
              <w:r w:rsidRPr="00F0008C">
                <w:rPr>
                  <w:rStyle w:val="Textoennegrita"/>
                  <w:rFonts w:ascii="Arial" w:hAnsi="Arial" w:cs="Arial"/>
                  <w:i/>
                  <w:iCs/>
                  <w:lang w:val="fr-FR"/>
                </w:rPr>
                <w:t xml:space="preserve">Il était une fois Saint-Valentin. </w:t>
              </w:r>
            </w:ins>
          </w:p>
          <w:p w:rsidR="00F0008C" w:rsidRPr="00F0008C" w:rsidRDefault="00F0008C" w:rsidP="00F0008C">
            <w:pPr>
              <w:pStyle w:val="NormalWeb"/>
              <w:rPr>
                <w:ins w:id="2" w:author="Unknown"/>
                <w:rFonts w:ascii="Arial" w:hAnsi="Arial" w:cs="Arial"/>
                <w:lang w:val="fr-FR"/>
              </w:rPr>
            </w:pPr>
            <w:ins w:id="3" w:author="Unknown">
              <w:r w:rsidRPr="00F0008C">
                <w:rPr>
                  <w:rFonts w:ascii="Arial" w:hAnsi="Arial" w:cs="Arial"/>
                  <w:lang w:val="fr-FR"/>
                </w:rPr>
                <w:t>Avant que la fête de la Saint-Valentin devienne l’évènement</w:t>
              </w:r>
              <w:r w:rsidRPr="00F0008C">
                <w:rPr>
                  <w:rFonts w:ascii="Arial" w:hAnsi="Arial" w:cs="Arial"/>
                  <w:lang w:val="fr-FR"/>
                </w:rPr>
                <w:br/>
                <w:t>que l’on connait aujourd’hui, son origine remonte à des temps anciens</w:t>
              </w:r>
              <w:r w:rsidRPr="00F0008C">
                <w:rPr>
                  <w:rFonts w:ascii="Arial" w:hAnsi="Arial" w:cs="Arial"/>
                  <w:lang w:val="fr-FR"/>
                </w:rPr>
                <w:br/>
                <w:t xml:space="preserve">qu’il est bon de se </w:t>
              </w:r>
              <w:proofErr w:type="spellStart"/>
              <w:r w:rsidRPr="00F0008C">
                <w:rPr>
                  <w:rFonts w:ascii="Arial" w:hAnsi="Arial" w:cs="Arial"/>
                  <w:lang w:val="fr-FR"/>
                </w:rPr>
                <w:t>rappeller</w:t>
              </w:r>
              <w:proofErr w:type="spellEnd"/>
              <w:r w:rsidRPr="00F0008C">
                <w:rPr>
                  <w:rFonts w:ascii="Arial" w:hAnsi="Arial" w:cs="Arial"/>
                  <w:lang w:val="fr-FR"/>
                </w:rPr>
                <w:t>.</w:t>
              </w:r>
            </w:ins>
          </w:p>
          <w:p w:rsidR="00F0008C" w:rsidRPr="00F0008C" w:rsidRDefault="00F0008C" w:rsidP="00F0008C">
            <w:pPr>
              <w:pStyle w:val="NormalWeb"/>
              <w:rPr>
                <w:ins w:id="4" w:author="Unknown"/>
                <w:rFonts w:ascii="Arial" w:hAnsi="Arial" w:cs="Arial"/>
                <w:lang w:val="fr-FR"/>
              </w:rPr>
            </w:pPr>
            <w:ins w:id="5" w:author="Unknown">
              <w:r w:rsidRPr="00F0008C">
                <w:rPr>
                  <w:rFonts w:ascii="Arial" w:hAnsi="Arial" w:cs="Arial"/>
                  <w:lang w:val="fr-FR"/>
                </w:rPr>
                <w:t>Souvenons-nous de Rome. En grandissant l’empire romain devait continuer à assurer</w:t>
              </w:r>
              <w:r w:rsidRPr="00F0008C">
                <w:rPr>
                  <w:rFonts w:ascii="Arial" w:hAnsi="Arial" w:cs="Arial"/>
                  <w:lang w:val="fr-FR"/>
                </w:rPr>
                <w:br/>
                <w:t>sa sécurité, celle-ci passait entre autres la protection des</w:t>
              </w:r>
              <w:r w:rsidRPr="00F0008C">
                <w:rPr>
                  <w:rFonts w:ascii="Arial" w:hAnsi="Arial" w:cs="Arial"/>
                  <w:lang w:val="fr-FR"/>
                </w:rPr>
                <w:br/>
                <w:t>frontières par l’intégration forcée de ses citoyens récalcitrants</w:t>
              </w:r>
              <w:r w:rsidRPr="00F0008C">
                <w:rPr>
                  <w:rFonts w:ascii="Arial" w:hAnsi="Arial" w:cs="Arial"/>
                  <w:lang w:val="fr-FR"/>
                </w:rPr>
                <w:br/>
                <w:t>d’autant plus qu’ils étaient chrétiens, une mouvance religieuse</w:t>
              </w:r>
              <w:r w:rsidRPr="00F0008C">
                <w:rPr>
                  <w:rFonts w:ascii="Arial" w:hAnsi="Arial" w:cs="Arial"/>
                  <w:lang w:val="fr-FR"/>
                </w:rPr>
                <w:br/>
                <w:t>pas très bien vue du pouvoir central. Rendre l’empire “</w:t>
              </w:r>
              <w:proofErr w:type="spellStart"/>
              <w:r w:rsidRPr="00F0008C">
                <w:rPr>
                  <w:rFonts w:ascii="Arial" w:hAnsi="Arial" w:cs="Arial"/>
                  <w:lang w:val="fr-FR"/>
                </w:rPr>
                <w:t>safe</w:t>
              </w:r>
              <w:proofErr w:type="spellEnd"/>
              <w:r w:rsidRPr="00F0008C">
                <w:rPr>
                  <w:rFonts w:ascii="Arial" w:hAnsi="Arial" w:cs="Arial"/>
                  <w:lang w:val="fr-FR"/>
                </w:rPr>
                <w:t xml:space="preserve"> and</w:t>
              </w:r>
              <w:r w:rsidRPr="00F0008C">
                <w:rPr>
                  <w:rFonts w:ascii="Arial" w:hAnsi="Arial" w:cs="Arial"/>
                  <w:lang w:val="fr-FR"/>
                </w:rPr>
                <w:br/>
              </w:r>
              <w:proofErr w:type="spellStart"/>
              <w:r w:rsidRPr="00F0008C">
                <w:rPr>
                  <w:rFonts w:ascii="Arial" w:hAnsi="Arial" w:cs="Arial"/>
                  <w:lang w:val="fr-FR"/>
                </w:rPr>
                <w:t>secure</w:t>
              </w:r>
              <w:proofErr w:type="spellEnd"/>
              <w:r w:rsidRPr="00F0008C">
                <w:rPr>
                  <w:rFonts w:ascii="Arial" w:hAnsi="Arial" w:cs="Arial"/>
                  <w:lang w:val="fr-FR"/>
                </w:rPr>
                <w:t>” pour faire une analogie malheureuse avec le leitmotiv de gouvernants</w:t>
              </w:r>
              <w:r w:rsidRPr="00F0008C">
                <w:rPr>
                  <w:rFonts w:ascii="Arial" w:hAnsi="Arial" w:cs="Arial"/>
                  <w:lang w:val="fr-FR"/>
                </w:rPr>
                <w:br/>
                <w:t xml:space="preserve">actuels bien intentionnés exigeait qu’on </w:t>
              </w:r>
              <w:proofErr w:type="spellStart"/>
              <w:r w:rsidRPr="00F0008C">
                <w:rPr>
                  <w:rFonts w:ascii="Arial" w:hAnsi="Arial" w:cs="Arial"/>
                  <w:lang w:val="fr-FR"/>
                </w:rPr>
                <w:t>decapitât</w:t>
              </w:r>
              <w:proofErr w:type="spellEnd"/>
              <w:r w:rsidRPr="00F0008C">
                <w:rPr>
                  <w:rFonts w:ascii="Arial" w:hAnsi="Arial" w:cs="Arial"/>
                  <w:lang w:val="fr-FR"/>
                </w:rPr>
                <w:t xml:space="preserve"> de temps en</w:t>
              </w:r>
              <w:r w:rsidRPr="00F0008C">
                <w:rPr>
                  <w:rFonts w:ascii="Arial" w:hAnsi="Arial" w:cs="Arial"/>
                  <w:lang w:val="fr-FR"/>
                </w:rPr>
                <w:br/>
                <w:t>temps quelques têtes “mal” pensantes.</w:t>
              </w:r>
            </w:ins>
          </w:p>
          <w:p w:rsidR="00F0008C" w:rsidRPr="00F0008C" w:rsidRDefault="00F0008C" w:rsidP="00F0008C">
            <w:pPr>
              <w:pStyle w:val="NormalWeb"/>
              <w:rPr>
                <w:ins w:id="6" w:author="Unknown"/>
                <w:rFonts w:ascii="Arial" w:hAnsi="Arial" w:cs="Arial"/>
                <w:lang w:val="fr-FR"/>
              </w:rPr>
            </w:pPr>
            <w:ins w:id="7" w:author="Unknown">
              <w:r w:rsidRPr="00F0008C">
                <w:rPr>
                  <w:rFonts w:ascii="Arial" w:hAnsi="Arial" w:cs="Arial"/>
                  <w:lang w:val="fr-FR"/>
                </w:rPr>
                <w:t xml:space="preserve">C’est là qu’apparait </w:t>
              </w:r>
              <w:proofErr w:type="spellStart"/>
              <w:r w:rsidRPr="00F0008C">
                <w:rPr>
                  <w:rFonts w:ascii="Arial" w:hAnsi="Arial" w:cs="Arial"/>
                  <w:lang w:val="fr-FR"/>
                </w:rPr>
                <w:t>Valentinus</w:t>
              </w:r>
              <w:proofErr w:type="spellEnd"/>
              <w:r w:rsidRPr="00F0008C">
                <w:rPr>
                  <w:rFonts w:ascii="Arial" w:hAnsi="Arial" w:cs="Arial"/>
                  <w:lang w:val="fr-FR"/>
                </w:rPr>
                <w:t xml:space="preserve">. Le père </w:t>
              </w:r>
              <w:proofErr w:type="spellStart"/>
              <w:r w:rsidRPr="00F0008C">
                <w:rPr>
                  <w:rFonts w:ascii="Arial" w:hAnsi="Arial" w:cs="Arial"/>
                  <w:lang w:val="fr-FR"/>
                </w:rPr>
                <w:t>valentinus</w:t>
              </w:r>
              <w:proofErr w:type="spellEnd"/>
              <w:r w:rsidRPr="00F0008C">
                <w:rPr>
                  <w:rFonts w:ascii="Arial" w:hAnsi="Arial" w:cs="Arial"/>
                  <w:lang w:val="fr-FR"/>
                </w:rPr>
                <w:t xml:space="preserve"> était</w:t>
              </w:r>
              <w:r w:rsidRPr="00F0008C">
                <w:rPr>
                  <w:rFonts w:ascii="Arial" w:hAnsi="Arial" w:cs="Arial"/>
                  <w:lang w:val="fr-FR"/>
                </w:rPr>
                <w:br/>
                <w:t>un prêtre chrétien dans la Rome du IIIe siècle après</w:t>
              </w:r>
              <w:r w:rsidRPr="00F0008C">
                <w:rPr>
                  <w:rFonts w:ascii="Arial" w:hAnsi="Arial" w:cs="Arial"/>
                  <w:lang w:val="fr-FR"/>
                </w:rPr>
                <w:br/>
                <w:t>JC. L’empereur d’alors Claude II fit emprisonner des milliers de chrétiens</w:t>
              </w:r>
              <w:r w:rsidRPr="00F0008C">
                <w:rPr>
                  <w:rFonts w:ascii="Arial" w:hAnsi="Arial" w:cs="Arial"/>
                  <w:lang w:val="fr-FR"/>
                </w:rPr>
                <w:br/>
                <w:t xml:space="preserve">dont le père </w:t>
              </w:r>
              <w:proofErr w:type="spellStart"/>
              <w:r w:rsidRPr="00F0008C">
                <w:rPr>
                  <w:rFonts w:ascii="Arial" w:hAnsi="Arial" w:cs="Arial"/>
                  <w:lang w:val="fr-FR"/>
                </w:rPr>
                <w:t>Valentinus</w:t>
              </w:r>
              <w:proofErr w:type="spellEnd"/>
              <w:r w:rsidRPr="00F0008C">
                <w:rPr>
                  <w:rFonts w:ascii="Arial" w:hAnsi="Arial" w:cs="Arial"/>
                  <w:lang w:val="fr-FR"/>
                </w:rPr>
                <w:t>. Au cours de son emprisonnement Valentin accomplit</w:t>
              </w:r>
              <w:r w:rsidRPr="00F0008C">
                <w:rPr>
                  <w:rFonts w:ascii="Arial" w:hAnsi="Arial" w:cs="Arial"/>
                  <w:lang w:val="fr-FR"/>
                </w:rPr>
                <w:br/>
                <w:t xml:space="preserve">un miracle : il rendit la vue à la fille aveugle de son </w:t>
              </w:r>
              <w:proofErr w:type="spellStart"/>
              <w:r w:rsidRPr="00F0008C">
                <w:rPr>
                  <w:rFonts w:ascii="Arial" w:hAnsi="Arial" w:cs="Arial"/>
                  <w:lang w:val="fr-FR"/>
                </w:rPr>
                <w:t>geolier</w:t>
              </w:r>
              <w:proofErr w:type="spellEnd"/>
              <w:r w:rsidRPr="00F0008C">
                <w:rPr>
                  <w:rFonts w:ascii="Arial" w:hAnsi="Arial" w:cs="Arial"/>
                  <w:lang w:val="fr-FR"/>
                </w:rPr>
                <w:t xml:space="preserve"> ! Son</w:t>
              </w:r>
              <w:r w:rsidRPr="00F0008C">
                <w:rPr>
                  <w:rFonts w:ascii="Arial" w:hAnsi="Arial" w:cs="Arial"/>
                  <w:lang w:val="fr-FR"/>
                </w:rPr>
                <w:br/>
              </w:r>
              <w:r w:rsidRPr="00F0008C">
                <w:rPr>
                  <w:rFonts w:ascii="Arial" w:hAnsi="Arial" w:cs="Arial"/>
                  <w:lang w:val="fr-FR"/>
                </w:rPr>
                <w:lastRenderedPageBreak/>
                <w:t xml:space="preserve">exploit ne </w:t>
              </w:r>
              <w:proofErr w:type="spellStart"/>
              <w:r w:rsidRPr="00F0008C">
                <w:rPr>
                  <w:rFonts w:ascii="Arial" w:hAnsi="Arial" w:cs="Arial"/>
                  <w:lang w:val="fr-FR"/>
                </w:rPr>
                <w:t>passat</w:t>
              </w:r>
              <w:proofErr w:type="spellEnd"/>
              <w:r w:rsidRPr="00F0008C">
                <w:rPr>
                  <w:rFonts w:ascii="Arial" w:hAnsi="Arial" w:cs="Arial"/>
                  <w:lang w:val="fr-FR"/>
                </w:rPr>
                <w:t xml:space="preserve"> pas inaperçu et il fut décapité… le</w:t>
              </w:r>
              <w:r w:rsidRPr="00F0008C">
                <w:rPr>
                  <w:rFonts w:ascii="Arial" w:hAnsi="Arial" w:cs="Arial"/>
                  <w:lang w:val="fr-FR"/>
                </w:rPr>
                <w:br/>
                <w:t>14 février de l’an 268.</w:t>
              </w:r>
            </w:ins>
          </w:p>
          <w:p w:rsidR="00F0008C" w:rsidRPr="00F0008C" w:rsidRDefault="00F0008C" w:rsidP="00F0008C">
            <w:pPr>
              <w:pStyle w:val="NormalWeb"/>
              <w:rPr>
                <w:ins w:id="8" w:author="Unknown"/>
                <w:rFonts w:ascii="Arial" w:hAnsi="Arial" w:cs="Arial"/>
                <w:lang w:val="fr-FR"/>
              </w:rPr>
            </w:pPr>
            <w:ins w:id="9" w:author="Unknown">
              <w:r w:rsidRPr="00F0008C">
                <w:rPr>
                  <w:rStyle w:val="Textoennegrita"/>
                  <w:rFonts w:ascii="Arial" w:hAnsi="Arial" w:cs="Arial"/>
                  <w:lang w:val="fr-FR"/>
                </w:rPr>
                <w:t>Pourquoi Saint-Valentin est-il le patron des fiancés ?</w:t>
              </w:r>
            </w:ins>
          </w:p>
          <w:p w:rsidR="00F0008C" w:rsidRPr="00F0008C" w:rsidRDefault="00F0008C" w:rsidP="00F0008C">
            <w:pPr>
              <w:pStyle w:val="NormalWeb"/>
              <w:rPr>
                <w:ins w:id="10" w:author="Unknown"/>
                <w:rFonts w:ascii="Arial" w:hAnsi="Arial" w:cs="Arial"/>
                <w:lang w:val="fr-FR"/>
              </w:rPr>
            </w:pPr>
            <w:ins w:id="11" w:author="Unknown">
              <w:r w:rsidRPr="00F0008C">
                <w:rPr>
                  <w:rFonts w:ascii="Arial" w:hAnsi="Arial" w:cs="Arial"/>
                  <w:lang w:val="fr-FR"/>
                </w:rPr>
                <w:t xml:space="preserve">La légende raconte qu’avant son arrestation, </w:t>
              </w:r>
              <w:proofErr w:type="spellStart"/>
              <w:r w:rsidRPr="00F0008C">
                <w:rPr>
                  <w:rFonts w:ascii="Arial" w:hAnsi="Arial" w:cs="Arial"/>
                  <w:lang w:val="fr-FR"/>
                </w:rPr>
                <w:t>Valentinus</w:t>
              </w:r>
              <w:proofErr w:type="spellEnd"/>
              <w:r w:rsidRPr="00F0008C">
                <w:rPr>
                  <w:rFonts w:ascii="Arial" w:hAnsi="Arial" w:cs="Arial"/>
                  <w:lang w:val="fr-FR"/>
                </w:rPr>
                <w:t xml:space="preserve"> en opposition</w:t>
              </w:r>
              <w:r w:rsidRPr="00F0008C">
                <w:rPr>
                  <w:rFonts w:ascii="Arial" w:hAnsi="Arial" w:cs="Arial"/>
                  <w:lang w:val="fr-FR"/>
                </w:rPr>
                <w:br/>
                <w:t xml:space="preserve">avec la loi romaine fit la </w:t>
              </w:r>
              <w:proofErr w:type="spellStart"/>
              <w:r w:rsidRPr="00F0008C">
                <w:rPr>
                  <w:rFonts w:ascii="Arial" w:hAnsi="Arial" w:cs="Arial"/>
                  <w:lang w:val="fr-FR"/>
                </w:rPr>
                <w:t>bénediction</w:t>
              </w:r>
              <w:proofErr w:type="spellEnd"/>
              <w:r w:rsidRPr="00F0008C">
                <w:rPr>
                  <w:rFonts w:ascii="Arial" w:hAnsi="Arial" w:cs="Arial"/>
                  <w:lang w:val="fr-FR"/>
                </w:rPr>
                <w:t xml:space="preserve"> en secret de jeunes fiancés.</w:t>
              </w:r>
              <w:r w:rsidRPr="00F0008C">
                <w:rPr>
                  <w:rFonts w:ascii="Arial" w:hAnsi="Arial" w:cs="Arial"/>
                  <w:lang w:val="fr-FR"/>
                </w:rPr>
                <w:br/>
                <w:t>Ensuite avant son exécution il fit parvenir à la fille de son</w:t>
              </w:r>
              <w:r w:rsidRPr="00F0008C">
                <w:rPr>
                  <w:rFonts w:ascii="Arial" w:hAnsi="Arial" w:cs="Arial"/>
                  <w:lang w:val="fr-FR"/>
                </w:rPr>
                <w:br/>
              </w:r>
              <w:proofErr w:type="spellStart"/>
              <w:r w:rsidRPr="00F0008C">
                <w:rPr>
                  <w:rFonts w:ascii="Arial" w:hAnsi="Arial" w:cs="Arial"/>
                  <w:lang w:val="fr-FR"/>
                </w:rPr>
                <w:t>geolier</w:t>
              </w:r>
              <w:proofErr w:type="spellEnd"/>
              <w:r w:rsidRPr="00F0008C">
                <w:rPr>
                  <w:rFonts w:ascii="Arial" w:hAnsi="Arial" w:cs="Arial"/>
                  <w:lang w:val="fr-FR"/>
                </w:rPr>
                <w:t xml:space="preserve"> des feuilles en forme de </w:t>
              </w:r>
              <w:proofErr w:type="spellStart"/>
              <w:r w:rsidRPr="00F0008C">
                <w:rPr>
                  <w:rFonts w:ascii="Arial" w:hAnsi="Arial" w:cs="Arial"/>
                  <w:lang w:val="fr-FR"/>
                </w:rPr>
                <w:t>coeur</w:t>
              </w:r>
              <w:proofErr w:type="spellEnd"/>
              <w:r w:rsidRPr="00F0008C">
                <w:rPr>
                  <w:rFonts w:ascii="Arial" w:hAnsi="Arial" w:cs="Arial"/>
                  <w:lang w:val="fr-FR"/>
                </w:rPr>
                <w:t>.</w:t>
              </w:r>
            </w:ins>
          </w:p>
          <w:p w:rsidR="00F0008C" w:rsidRPr="00F0008C" w:rsidRDefault="00F0008C" w:rsidP="00F0008C">
            <w:pPr>
              <w:pStyle w:val="NormalWeb"/>
              <w:rPr>
                <w:ins w:id="12" w:author="Unknown"/>
                <w:rFonts w:ascii="Arial" w:hAnsi="Arial" w:cs="Arial"/>
                <w:lang w:val="fr-FR"/>
              </w:rPr>
            </w:pPr>
            <w:ins w:id="13" w:author="Unknown">
              <w:r w:rsidRPr="00F0008C">
                <w:rPr>
                  <w:rStyle w:val="Textoennegrita"/>
                  <w:rFonts w:ascii="Arial" w:hAnsi="Arial" w:cs="Arial"/>
                  <w:lang w:val="fr-FR"/>
                </w:rPr>
                <w:t>… et la légende traversa les siècles …</w:t>
              </w:r>
            </w:ins>
          </w:p>
          <w:p w:rsidR="00F0008C" w:rsidRPr="00F0008C" w:rsidRDefault="00F0008C" w:rsidP="00F0008C">
            <w:pPr>
              <w:pStyle w:val="NormalWeb"/>
              <w:rPr>
                <w:ins w:id="14" w:author="Unknown"/>
                <w:rFonts w:ascii="Arial" w:hAnsi="Arial" w:cs="Arial"/>
                <w:lang w:val="fr-FR"/>
              </w:rPr>
            </w:pPr>
            <w:ins w:id="15" w:author="Unknown">
              <w:r w:rsidRPr="00F0008C">
                <w:rPr>
                  <w:rFonts w:ascii="Arial" w:hAnsi="Arial" w:cs="Arial"/>
                  <w:lang w:val="fr-FR"/>
                </w:rPr>
                <w:t xml:space="preserve">Au </w:t>
              </w:r>
              <w:proofErr w:type="spellStart"/>
              <w:r w:rsidRPr="00F0008C">
                <w:rPr>
                  <w:rFonts w:ascii="Arial" w:hAnsi="Arial" w:cs="Arial"/>
                  <w:lang w:val="fr-FR"/>
                </w:rPr>
                <w:t>Moyen-Age</w:t>
              </w:r>
              <w:proofErr w:type="spellEnd"/>
              <w:r w:rsidRPr="00F0008C">
                <w:rPr>
                  <w:rFonts w:ascii="Arial" w:hAnsi="Arial" w:cs="Arial"/>
                  <w:lang w:val="fr-FR"/>
                </w:rPr>
                <w:t>, une fille se faisait accompagner par son “Valentin” le</w:t>
              </w:r>
              <w:r w:rsidRPr="00F0008C">
                <w:rPr>
                  <w:rFonts w:ascii="Arial" w:hAnsi="Arial" w:cs="Arial"/>
                  <w:lang w:val="fr-FR"/>
                </w:rPr>
                <w:br/>
                <w:t>premier dimanche du Carême.</w:t>
              </w:r>
              <w:r w:rsidRPr="00F0008C">
                <w:rPr>
                  <w:rFonts w:ascii="Arial" w:hAnsi="Arial" w:cs="Arial"/>
                  <w:lang w:val="fr-FR"/>
                </w:rPr>
                <w:br/>
                <w:t>Mais ce n’est qu’en 1496 que Saint-Valentin fut canonisé sur décision</w:t>
              </w:r>
              <w:r w:rsidRPr="00F0008C">
                <w:rPr>
                  <w:rFonts w:ascii="Arial" w:hAnsi="Arial" w:cs="Arial"/>
                  <w:lang w:val="fr-FR"/>
                </w:rPr>
                <w:br/>
                <w:t>du pape Alexandre VI.</w:t>
              </w:r>
            </w:ins>
          </w:p>
          <w:p w:rsidR="00F0008C" w:rsidRPr="00F0008C" w:rsidRDefault="00F0008C" w:rsidP="00F0008C">
            <w:pPr>
              <w:pStyle w:val="NormalWeb"/>
              <w:rPr>
                <w:ins w:id="16" w:author="Unknown"/>
                <w:rFonts w:ascii="Arial" w:hAnsi="Arial" w:cs="Arial"/>
                <w:lang w:val="fr-FR"/>
              </w:rPr>
            </w:pPr>
            <w:ins w:id="17" w:author="Unknown">
              <w:r w:rsidRPr="00F0008C">
                <w:rPr>
                  <w:rStyle w:val="Textoennegrita"/>
                  <w:rFonts w:ascii="Arial" w:hAnsi="Arial" w:cs="Arial"/>
                  <w:lang w:val="fr-FR"/>
                </w:rPr>
                <w:t>Pourquoi le 14 février ?</w:t>
              </w:r>
            </w:ins>
          </w:p>
          <w:p w:rsidR="00F0008C" w:rsidRPr="00F0008C" w:rsidRDefault="00F0008C" w:rsidP="00F0008C">
            <w:pPr>
              <w:pStyle w:val="NormalWeb"/>
              <w:rPr>
                <w:ins w:id="18" w:author="Unknown"/>
                <w:rFonts w:ascii="Arial" w:hAnsi="Arial" w:cs="Arial"/>
                <w:lang w:val="fr-FR"/>
              </w:rPr>
            </w:pPr>
            <w:ins w:id="19" w:author="Unknown">
              <w:r w:rsidRPr="00F0008C">
                <w:rPr>
                  <w:rFonts w:ascii="Arial" w:hAnsi="Arial" w:cs="Arial"/>
                  <w:lang w:val="fr-FR"/>
                </w:rPr>
                <w:t>Les fêtes cadencent notre mode de vie. Le changement de saisons est</w:t>
              </w:r>
              <w:r w:rsidRPr="00F0008C">
                <w:rPr>
                  <w:rFonts w:ascii="Arial" w:hAnsi="Arial" w:cs="Arial"/>
                  <w:lang w:val="fr-FR"/>
                </w:rPr>
                <w:br/>
                <w:t>fêté depuis l’aube de l’humanité sur notre planète.</w:t>
              </w:r>
              <w:r w:rsidRPr="00F0008C">
                <w:rPr>
                  <w:rFonts w:ascii="Arial" w:hAnsi="Arial" w:cs="Arial"/>
                  <w:lang w:val="fr-FR"/>
                </w:rPr>
                <w:br/>
                <w:t>A noël correspond le solstice d’hiver c’est à dire le moment où les</w:t>
              </w:r>
              <w:r w:rsidRPr="00F0008C">
                <w:rPr>
                  <w:rFonts w:ascii="Arial" w:hAnsi="Arial" w:cs="Arial"/>
                  <w:lang w:val="fr-FR"/>
                </w:rPr>
                <w:br/>
                <w:t>jours se rallongent. La mi-février correspond au retour du printemps.</w:t>
              </w:r>
              <w:r w:rsidRPr="00F0008C">
                <w:rPr>
                  <w:rFonts w:ascii="Arial" w:hAnsi="Arial" w:cs="Arial"/>
                  <w:lang w:val="fr-FR"/>
                </w:rPr>
                <w:br/>
                <w:t>Dans l’ancienne Rome cette époque correspond aux lupercales qui étaient</w:t>
              </w:r>
              <w:r w:rsidRPr="00F0008C">
                <w:rPr>
                  <w:rFonts w:ascii="Arial" w:hAnsi="Arial" w:cs="Arial"/>
                  <w:lang w:val="fr-FR"/>
                </w:rPr>
                <w:br/>
                <w:t>des fêtes annuelles célébrées le 15 février</w:t>
              </w:r>
              <w:r w:rsidRPr="00F0008C">
                <w:rPr>
                  <w:rFonts w:ascii="Arial" w:hAnsi="Arial" w:cs="Arial"/>
                  <w:lang w:val="fr-FR"/>
                </w:rPr>
                <w:br/>
                <w:t>en l’honneur de Lupercus, le dieu de la fécondité. Même</w:t>
              </w:r>
              <w:r w:rsidRPr="00F0008C">
                <w:rPr>
                  <w:rFonts w:ascii="Arial" w:hAnsi="Arial" w:cs="Arial"/>
                  <w:lang w:val="fr-FR"/>
                </w:rPr>
                <w:br/>
                <w:t>si ce n’est pas en termes astronomiques, le retour du printemps est souvent</w:t>
              </w:r>
              <w:r w:rsidRPr="00F0008C">
                <w:rPr>
                  <w:rFonts w:ascii="Arial" w:hAnsi="Arial" w:cs="Arial"/>
                  <w:lang w:val="fr-FR"/>
                </w:rPr>
                <w:br/>
                <w:t>marqué par le retour des oiseaux migrateurs.</w:t>
              </w:r>
              <w:r w:rsidRPr="00F0008C">
                <w:rPr>
                  <w:rFonts w:ascii="Arial" w:hAnsi="Arial" w:cs="Arial"/>
                  <w:lang w:val="fr-FR"/>
                </w:rPr>
                <w:br/>
                <w:t>Or justement le 14 février, si une jeune fille qui descend voir “si</w:t>
              </w:r>
              <w:r w:rsidRPr="00F0008C">
                <w:rPr>
                  <w:rFonts w:ascii="Arial" w:hAnsi="Arial" w:cs="Arial"/>
                  <w:lang w:val="fr-FR"/>
                </w:rPr>
                <w:br/>
                <w:t>la rose est éclose” aperçoit un rouge-gorge, elle se mariera à un</w:t>
              </w:r>
              <w:r w:rsidRPr="00F0008C">
                <w:rPr>
                  <w:rFonts w:ascii="Arial" w:hAnsi="Arial" w:cs="Arial"/>
                  <w:lang w:val="fr-FR"/>
                </w:rPr>
                <w:br/>
                <w:t xml:space="preserve">marin, un moineau signifie un mariage heureux avec un homme pauvre, un </w:t>
              </w:r>
              <w:proofErr w:type="spellStart"/>
              <w:r w:rsidRPr="00F0008C">
                <w:rPr>
                  <w:rFonts w:ascii="Arial" w:hAnsi="Arial" w:cs="Arial"/>
                  <w:lang w:val="fr-FR"/>
                </w:rPr>
                <w:t>chardonnet</w:t>
              </w:r>
              <w:proofErr w:type="spellEnd"/>
              <w:r w:rsidRPr="00F0008C">
                <w:rPr>
                  <w:rFonts w:ascii="Arial" w:hAnsi="Arial" w:cs="Arial"/>
                  <w:lang w:val="fr-FR"/>
                </w:rPr>
                <w:br/>
                <w:t>un mariage avec un homme riche (mais on ne dit pas si c’est un mariage heureux).</w:t>
              </w:r>
            </w:ins>
          </w:p>
          <w:p w:rsidR="00F0008C" w:rsidRPr="00F0008C" w:rsidRDefault="00F0008C" w:rsidP="00F0008C">
            <w:pPr>
              <w:pStyle w:val="NormalWeb"/>
              <w:rPr>
                <w:ins w:id="20" w:author="Unknown"/>
                <w:rFonts w:ascii="Arial" w:hAnsi="Arial" w:cs="Arial"/>
                <w:lang w:val="fr-FR"/>
              </w:rPr>
            </w:pPr>
            <w:ins w:id="21" w:author="Unknown">
              <w:r w:rsidRPr="00F0008C">
                <w:rPr>
                  <w:rFonts w:ascii="Arial" w:hAnsi="Arial" w:cs="Arial"/>
                  <w:lang w:val="fr-FR"/>
                </w:rPr>
                <w:t>En conclusion, si mesdemoiselles vous sortez le bout de votre joli nez le</w:t>
              </w:r>
              <w:r w:rsidRPr="00F0008C">
                <w:rPr>
                  <w:rFonts w:ascii="Arial" w:hAnsi="Arial" w:cs="Arial"/>
                  <w:lang w:val="fr-FR"/>
                </w:rPr>
                <w:br/>
                <w:t>jour de la saint-valentin et que vous voyez … un pigeon … vous vous marierez</w:t>
              </w:r>
              <w:r w:rsidRPr="00F0008C">
                <w:rPr>
                  <w:rFonts w:ascii="Arial" w:hAnsi="Arial" w:cs="Arial"/>
                  <w:lang w:val="fr-FR"/>
                </w:rPr>
                <w:br/>
                <w:t>avec qui ?</w:t>
              </w:r>
            </w:ins>
          </w:p>
          <w:p w:rsidR="00F0008C" w:rsidRPr="00F0008C" w:rsidRDefault="00F0008C" w:rsidP="00F0008C">
            <w:pPr>
              <w:pStyle w:val="NormalWeb"/>
              <w:rPr>
                <w:ins w:id="22" w:author="Unknown"/>
                <w:rFonts w:ascii="Arial" w:hAnsi="Arial" w:cs="Arial"/>
                <w:lang w:val="fr-FR"/>
              </w:rPr>
            </w:pPr>
            <w:ins w:id="23" w:author="Unknown">
              <w:r w:rsidRPr="00F0008C">
                <w:rPr>
                  <w:rStyle w:val="Textoennegrita"/>
                  <w:rFonts w:ascii="Arial" w:hAnsi="Arial" w:cs="Arial"/>
                  <w:lang w:val="fr-FR"/>
                </w:rPr>
                <w:t>Du 18e siècle à nos jours…</w:t>
              </w:r>
            </w:ins>
          </w:p>
          <w:p w:rsidR="00F0008C" w:rsidRPr="00F0008C" w:rsidRDefault="00F0008C" w:rsidP="00F0008C">
            <w:pPr>
              <w:pStyle w:val="NormalWeb"/>
              <w:rPr>
                <w:ins w:id="24" w:author="Unknown"/>
                <w:rFonts w:ascii="Arial" w:hAnsi="Arial" w:cs="Arial"/>
                <w:lang w:val="fr-FR"/>
              </w:rPr>
            </w:pPr>
            <w:ins w:id="25" w:author="Unknown">
              <w:r w:rsidRPr="00F0008C">
                <w:rPr>
                  <w:rFonts w:ascii="Arial" w:hAnsi="Arial" w:cs="Arial"/>
                  <w:lang w:val="fr-FR"/>
                </w:rPr>
                <w:t>La tradition de la Saint-Valentin se perpétuant, le nom de “</w:t>
              </w:r>
              <w:proofErr w:type="spellStart"/>
              <w:r w:rsidRPr="00F0008C">
                <w:rPr>
                  <w:rFonts w:ascii="Arial" w:hAnsi="Arial" w:cs="Arial"/>
                  <w:lang w:val="fr-FR"/>
                </w:rPr>
                <w:t>Valentines</w:t>
              </w:r>
              <w:proofErr w:type="spellEnd"/>
              <w:r w:rsidRPr="00F0008C">
                <w:rPr>
                  <w:rFonts w:ascii="Arial" w:hAnsi="Arial" w:cs="Arial"/>
                  <w:lang w:val="fr-FR"/>
                </w:rPr>
                <w:t>” fut</w:t>
              </w:r>
              <w:r w:rsidRPr="00F0008C">
                <w:rPr>
                  <w:rFonts w:ascii="Arial" w:hAnsi="Arial" w:cs="Arial"/>
                  <w:lang w:val="fr-FR"/>
                </w:rPr>
                <w:br/>
                <w:t>données à des lettres que l’on envoyait à l’être</w:t>
              </w:r>
              <w:r w:rsidRPr="00F0008C">
                <w:rPr>
                  <w:rFonts w:ascii="Arial" w:hAnsi="Arial" w:cs="Arial"/>
                  <w:lang w:val="fr-FR"/>
                </w:rPr>
                <w:br/>
                <w:t>aimé. Décorées et subtiles à l’époque Victorienne</w:t>
              </w:r>
              <w:proofErr w:type="gramStart"/>
              <w:r w:rsidRPr="00F0008C">
                <w:rPr>
                  <w:rFonts w:ascii="Arial" w:hAnsi="Arial" w:cs="Arial"/>
                  <w:lang w:val="fr-FR"/>
                </w:rPr>
                <w:t>,</w:t>
              </w:r>
              <w:proofErr w:type="gramEnd"/>
              <w:r w:rsidRPr="00F0008C">
                <w:rPr>
                  <w:rFonts w:ascii="Arial" w:hAnsi="Arial" w:cs="Arial"/>
                  <w:lang w:val="fr-FR"/>
                </w:rPr>
                <w:br/>
                <w:t>elles sont fabriquées industriellement aux Etats-Unis au début</w:t>
              </w:r>
              <w:r w:rsidRPr="00F0008C">
                <w:rPr>
                  <w:rFonts w:ascii="Arial" w:hAnsi="Arial" w:cs="Arial"/>
                  <w:lang w:val="fr-FR"/>
                </w:rPr>
                <w:br/>
                <w:t>du XXe et aujourd’hui se sont des millions de “</w:t>
              </w:r>
              <w:proofErr w:type="spellStart"/>
              <w:r w:rsidRPr="00F0008C">
                <w:rPr>
                  <w:rFonts w:ascii="Arial" w:hAnsi="Arial" w:cs="Arial"/>
                  <w:lang w:val="fr-FR"/>
                </w:rPr>
                <w:t>eCards</w:t>
              </w:r>
              <w:proofErr w:type="spellEnd"/>
              <w:r w:rsidRPr="00F0008C">
                <w:rPr>
                  <w:rFonts w:ascii="Arial" w:hAnsi="Arial" w:cs="Arial"/>
                  <w:lang w:val="fr-FR"/>
                </w:rPr>
                <w:t>” qui sont envoyées</w:t>
              </w:r>
              <w:r w:rsidRPr="00F0008C">
                <w:rPr>
                  <w:rFonts w:ascii="Arial" w:hAnsi="Arial" w:cs="Arial"/>
                  <w:lang w:val="fr-FR"/>
                </w:rPr>
                <w:br/>
                <w:t>quotidiennement</w:t>
              </w:r>
            </w:ins>
          </w:p>
          <w:p w:rsidR="00F0008C" w:rsidRPr="00F0008C" w:rsidRDefault="00F0008C" w:rsidP="00F0008C">
            <w:pPr>
              <w:spacing w:before="0" w:beforeAutospacing="0" w:after="0" w:afterAutospacing="0"/>
              <w:ind w:left="0" w:firstLine="0"/>
              <w:rPr>
                <w:rFonts w:ascii="Arial" w:eastAsia="Times New Roman" w:hAnsi="Arial" w:cs="Arial"/>
                <w:sz w:val="24"/>
                <w:szCs w:val="24"/>
                <w:lang w:eastAsia="es-ES"/>
              </w:rPr>
            </w:pPr>
          </w:p>
        </w:tc>
      </w:tr>
      <w:tr w:rsidR="00F0008C" w:rsidRPr="00F0008C">
        <w:trPr>
          <w:tblCellSpacing w:w="30" w:type="dxa"/>
          <w:jc w:val="center"/>
        </w:trPr>
        <w:tc>
          <w:tcPr>
            <w:tcW w:w="0" w:type="auto"/>
            <w:vAlign w:val="center"/>
            <w:hideMark/>
          </w:tcPr>
          <w:p w:rsidR="00F0008C" w:rsidRPr="00F0008C" w:rsidRDefault="00F0008C" w:rsidP="00F0008C">
            <w:pPr>
              <w:spacing w:before="0" w:beforeAutospacing="0" w:after="0" w:afterAutospacing="0"/>
              <w:ind w:left="0" w:firstLine="0"/>
              <w:rPr>
                <w:rFonts w:ascii="Arial" w:eastAsia="Times New Roman" w:hAnsi="Arial" w:cs="Arial"/>
                <w:sz w:val="24"/>
                <w:szCs w:val="24"/>
                <w:lang w:eastAsia="es-ES"/>
              </w:rPr>
            </w:pPr>
            <w:r w:rsidRPr="00F0008C">
              <w:rPr>
                <w:rFonts w:ascii="Arial" w:eastAsia="Times New Roman" w:hAnsi="Arial" w:cs="Arial"/>
                <w:sz w:val="24"/>
                <w:szCs w:val="24"/>
                <w:lang w:eastAsia="es-ES"/>
              </w:rPr>
              <w:lastRenderedPageBreak/>
              <w:t> </w:t>
            </w:r>
          </w:p>
        </w:tc>
      </w:tr>
      <w:tr w:rsidR="00F0008C" w:rsidRPr="00F0008C">
        <w:trPr>
          <w:tblCellSpacing w:w="30" w:type="dxa"/>
          <w:jc w:val="center"/>
        </w:trPr>
        <w:tc>
          <w:tcPr>
            <w:tcW w:w="0" w:type="auto"/>
            <w:vAlign w:val="center"/>
            <w:hideMark/>
          </w:tcPr>
          <w:p w:rsidR="00F0008C" w:rsidRPr="00F0008C" w:rsidRDefault="00F0008C" w:rsidP="00F0008C">
            <w:pPr>
              <w:ind w:left="0" w:firstLine="0"/>
              <w:rPr>
                <w:rFonts w:ascii="Arial" w:eastAsia="Times New Roman" w:hAnsi="Arial" w:cs="Arial"/>
                <w:lang w:eastAsia="es-ES"/>
              </w:rPr>
            </w:pPr>
            <w:r w:rsidRPr="00F0008C">
              <w:rPr>
                <w:rFonts w:ascii="Arial" w:eastAsia="Times New Roman" w:hAnsi="Arial" w:cs="Arial"/>
                <w:lang w:eastAsia="es-ES"/>
              </w:rPr>
              <w:lastRenderedPageBreak/>
              <w:t>L'origine de la fête de la Saint-Valentin est assez mal connue. Il semblerait cependant qu'elle remonte à l'</w:t>
            </w:r>
            <w:r w:rsidRPr="00F0008C">
              <w:rPr>
                <w:rFonts w:ascii="Arial" w:eastAsia="Times New Roman" w:hAnsi="Arial" w:cs="Arial"/>
                <w:b/>
                <w:lang w:eastAsia="es-ES"/>
              </w:rPr>
              <w:t>Antiquité</w:t>
            </w:r>
            <w:r w:rsidRPr="00F0008C">
              <w:rPr>
                <w:rFonts w:ascii="Arial" w:eastAsia="Times New Roman" w:hAnsi="Arial" w:cs="Arial"/>
                <w:lang w:eastAsia="es-ES"/>
              </w:rPr>
              <w:t>.</w:t>
            </w:r>
          </w:p>
          <w:p w:rsidR="00F0008C" w:rsidRPr="00F0008C" w:rsidRDefault="00F0008C" w:rsidP="00F0008C">
            <w:pPr>
              <w:ind w:left="0" w:firstLine="0"/>
              <w:rPr>
                <w:rFonts w:ascii="Arial" w:eastAsia="Times New Roman" w:hAnsi="Arial" w:cs="Arial"/>
                <w:lang w:eastAsia="es-ES"/>
              </w:rPr>
            </w:pPr>
            <w:r w:rsidRPr="00F0008C">
              <w:rPr>
                <w:rFonts w:ascii="Arial" w:eastAsia="Times New Roman" w:hAnsi="Arial" w:cs="Arial"/>
                <w:lang w:eastAsia="es-ES"/>
              </w:rPr>
              <w:t xml:space="preserve">Saint-Valentin, avant d'être saint, était un prêtre romain du nom de Valentin vivant sous le règne de l'Empereur Claude II (IIIème </w:t>
            </w:r>
            <w:proofErr w:type="spellStart"/>
            <w:r w:rsidRPr="00F0008C">
              <w:rPr>
                <w:rFonts w:ascii="Arial" w:eastAsia="Times New Roman" w:hAnsi="Arial" w:cs="Arial"/>
                <w:lang w:eastAsia="es-ES"/>
              </w:rPr>
              <w:t>S.apr-JC</w:t>
            </w:r>
            <w:proofErr w:type="spellEnd"/>
            <w:r w:rsidRPr="00F0008C">
              <w:rPr>
                <w:rFonts w:ascii="Arial" w:eastAsia="Times New Roman" w:hAnsi="Arial" w:cs="Arial"/>
                <w:lang w:eastAsia="es-ES"/>
              </w:rPr>
              <w:t xml:space="preserve">). A cette époque, Rome était </w:t>
            </w:r>
            <w:r w:rsidRPr="00F0008C">
              <w:rPr>
                <w:rFonts w:ascii="Arial" w:eastAsia="Times New Roman" w:hAnsi="Arial" w:cs="Arial"/>
                <w:b/>
                <w:lang w:eastAsia="es-ES"/>
              </w:rPr>
              <w:t>engagée</w:t>
            </w:r>
            <w:r w:rsidRPr="00F0008C">
              <w:rPr>
                <w:rFonts w:ascii="Arial" w:eastAsia="Times New Roman" w:hAnsi="Arial" w:cs="Arial"/>
                <w:lang w:eastAsia="es-ES"/>
              </w:rPr>
              <w:t xml:space="preserve"> dans des campagnes militaires </w:t>
            </w:r>
            <w:r w:rsidRPr="00F0008C">
              <w:rPr>
                <w:rFonts w:ascii="Arial" w:eastAsia="Times New Roman" w:hAnsi="Arial" w:cs="Arial"/>
                <w:b/>
                <w:lang w:eastAsia="es-ES"/>
              </w:rPr>
              <w:t>sanglantes</w:t>
            </w:r>
            <w:r w:rsidRPr="00F0008C">
              <w:rPr>
                <w:rFonts w:ascii="Arial" w:eastAsia="Times New Roman" w:hAnsi="Arial" w:cs="Arial"/>
                <w:lang w:eastAsia="es-ES"/>
              </w:rPr>
              <w:t xml:space="preserve"> et impopulaires. Claude II, également surnommé Claude le Cruel, ayant des difficultés à recruter des soldats pour </w:t>
            </w:r>
            <w:r w:rsidRPr="00F0008C">
              <w:rPr>
                <w:rFonts w:ascii="Arial" w:eastAsia="Times New Roman" w:hAnsi="Arial" w:cs="Arial"/>
                <w:b/>
                <w:lang w:eastAsia="es-ES"/>
              </w:rPr>
              <w:t>rejoindre</w:t>
            </w:r>
            <w:r w:rsidRPr="00F0008C">
              <w:rPr>
                <w:rFonts w:ascii="Arial" w:eastAsia="Times New Roman" w:hAnsi="Arial" w:cs="Arial"/>
                <w:lang w:eastAsia="es-ES"/>
              </w:rPr>
              <w:t xml:space="preserve"> ses légions, décida d'interdire le mariage pensant que la raison pour laquelle les romains refusaient de combattre était leur </w:t>
            </w:r>
            <w:r w:rsidRPr="00F0008C">
              <w:rPr>
                <w:rFonts w:ascii="Arial" w:eastAsia="Times New Roman" w:hAnsi="Arial" w:cs="Arial"/>
                <w:b/>
                <w:lang w:eastAsia="es-ES"/>
              </w:rPr>
              <w:t>attachement</w:t>
            </w:r>
            <w:r w:rsidRPr="00F0008C">
              <w:rPr>
                <w:rFonts w:ascii="Arial" w:eastAsia="Times New Roman" w:hAnsi="Arial" w:cs="Arial"/>
                <w:lang w:eastAsia="es-ES"/>
              </w:rPr>
              <w:t xml:space="preserve"> à leurs femmes et </w:t>
            </w:r>
            <w:r w:rsidRPr="00F0008C">
              <w:rPr>
                <w:rFonts w:ascii="Arial" w:eastAsia="Times New Roman" w:hAnsi="Arial" w:cs="Arial"/>
                <w:b/>
                <w:lang w:eastAsia="es-ES"/>
              </w:rPr>
              <w:t>foyers</w:t>
            </w:r>
            <w:r w:rsidRPr="00F0008C">
              <w:rPr>
                <w:rFonts w:ascii="Arial" w:eastAsia="Times New Roman" w:hAnsi="Arial" w:cs="Arial"/>
                <w:lang w:eastAsia="es-ES"/>
              </w:rPr>
              <w:t xml:space="preserve"> respectifs. Malgré les ordres de l'Empereur, Saint-Valentin continua pourtant de célébrer des mariages. Lorsque Claude II apprit l'existence de ces mariages secrets, il fit emprisonner Valentin. C'est pendant son séjour en prison que Valentin fit la connaissance de la fille de son </w:t>
            </w:r>
            <w:r w:rsidRPr="00F0008C">
              <w:rPr>
                <w:rFonts w:ascii="Arial" w:eastAsia="Times New Roman" w:hAnsi="Arial" w:cs="Arial"/>
                <w:b/>
                <w:lang w:eastAsia="es-ES"/>
              </w:rPr>
              <w:t>geôlier</w:t>
            </w:r>
            <w:r w:rsidRPr="00F0008C">
              <w:rPr>
                <w:rFonts w:ascii="Arial" w:eastAsia="Times New Roman" w:hAnsi="Arial" w:cs="Arial"/>
                <w:lang w:eastAsia="es-ES"/>
              </w:rPr>
              <w:t>, une jeune fille aveugle à qui, dit-on, il redonna la vue et adressa une lettre, avant d'être décapité, signé " Ton Valentin ".</w:t>
            </w:r>
          </w:p>
          <w:p w:rsidR="00F0008C" w:rsidRPr="00F0008C" w:rsidRDefault="00F0008C" w:rsidP="00F0008C">
            <w:pPr>
              <w:ind w:left="0" w:firstLine="0"/>
              <w:rPr>
                <w:rFonts w:ascii="Arial" w:eastAsia="Times New Roman" w:hAnsi="Arial" w:cs="Arial"/>
                <w:lang w:eastAsia="es-ES"/>
              </w:rPr>
            </w:pPr>
            <w:r w:rsidRPr="00F0008C">
              <w:rPr>
                <w:rFonts w:ascii="Arial" w:eastAsia="Times New Roman" w:hAnsi="Arial" w:cs="Arial"/>
                <w:lang w:eastAsia="es-ES"/>
              </w:rPr>
              <w:t xml:space="preserve">Ce n'est que plusieurs siècles après, une fois l'Empire romain </w:t>
            </w:r>
            <w:r w:rsidRPr="00F0008C">
              <w:rPr>
                <w:rFonts w:ascii="Arial" w:eastAsia="Times New Roman" w:hAnsi="Arial" w:cs="Arial"/>
                <w:b/>
                <w:lang w:eastAsia="es-ES"/>
              </w:rPr>
              <w:t>déchu</w:t>
            </w:r>
            <w:r w:rsidRPr="00F0008C">
              <w:rPr>
                <w:rFonts w:ascii="Arial" w:eastAsia="Times New Roman" w:hAnsi="Arial" w:cs="Arial"/>
                <w:lang w:eastAsia="es-ES"/>
              </w:rPr>
              <w:t xml:space="preserve">, qu'il fut canonisé en l'honneur de son sacrifice pour l'amour. Cette époque est en effet celle où une vaste entreprise de transformation des fêtes </w:t>
            </w:r>
            <w:r w:rsidRPr="00F0008C">
              <w:rPr>
                <w:rFonts w:ascii="Arial" w:eastAsia="Times New Roman" w:hAnsi="Arial" w:cs="Arial"/>
                <w:b/>
                <w:lang w:eastAsia="es-ES"/>
              </w:rPr>
              <w:t>païennes</w:t>
            </w:r>
            <w:r w:rsidRPr="00F0008C">
              <w:rPr>
                <w:rFonts w:ascii="Arial" w:eastAsia="Times New Roman" w:hAnsi="Arial" w:cs="Arial"/>
                <w:lang w:eastAsia="es-ES"/>
              </w:rPr>
              <w:t xml:space="preserve"> en fêtes chrétiennes est menée par l'Eglise Catholique.</w:t>
            </w:r>
            <w:r w:rsidRPr="00F0008C">
              <w:rPr>
                <w:rFonts w:ascii="Arial" w:eastAsia="Times New Roman" w:hAnsi="Arial" w:cs="Arial"/>
                <w:lang w:eastAsia="es-ES"/>
              </w:rPr>
              <w:br/>
              <w:t>La Saint-Valentin fut ainsi instituée pour contrer une fête païenne (</w:t>
            </w:r>
            <w:proofErr w:type="spellStart"/>
            <w:r w:rsidRPr="00F0008C">
              <w:rPr>
                <w:rFonts w:ascii="Arial" w:eastAsia="Times New Roman" w:hAnsi="Arial" w:cs="Arial"/>
                <w:lang w:eastAsia="es-ES"/>
              </w:rPr>
              <w:t>Lupercalia</w:t>
            </w:r>
            <w:proofErr w:type="spellEnd"/>
            <w:r w:rsidRPr="00F0008C">
              <w:rPr>
                <w:rFonts w:ascii="Arial" w:eastAsia="Times New Roman" w:hAnsi="Arial" w:cs="Arial"/>
                <w:lang w:eastAsia="es-ES"/>
              </w:rPr>
              <w:t>) à l'occasion du Jour de la fertilité, dédiée à Lupercus, dieu des troupeaux et des bergers, et Junon, protectrice des femmes et du mariage romain.</w:t>
            </w:r>
            <w:r w:rsidRPr="00F0008C">
              <w:rPr>
                <w:rFonts w:ascii="Arial" w:eastAsia="Times New Roman" w:hAnsi="Arial" w:cs="Arial"/>
                <w:lang w:eastAsia="es-ES"/>
              </w:rPr>
              <w:br/>
              <w:t xml:space="preserve">En effet, cette fête était l'occasion de célébrer des rites de fécondité, dont le plus marquant était la course des Luperques, au cours de laquelle des hommes à moitié nus poursuivaient les femmes et les </w:t>
            </w:r>
            <w:r w:rsidRPr="00F0008C">
              <w:rPr>
                <w:rFonts w:ascii="Arial" w:eastAsia="Times New Roman" w:hAnsi="Arial" w:cs="Arial"/>
                <w:b/>
                <w:lang w:eastAsia="es-ES"/>
              </w:rPr>
              <w:t>frappaient</w:t>
            </w:r>
            <w:r w:rsidRPr="00F0008C">
              <w:rPr>
                <w:rFonts w:ascii="Arial" w:eastAsia="Times New Roman" w:hAnsi="Arial" w:cs="Arial"/>
                <w:lang w:eastAsia="es-ES"/>
              </w:rPr>
              <w:t xml:space="preserve"> avec des </w:t>
            </w:r>
            <w:r w:rsidRPr="00F0008C">
              <w:rPr>
                <w:rFonts w:ascii="Arial" w:eastAsia="Times New Roman" w:hAnsi="Arial" w:cs="Arial"/>
                <w:b/>
                <w:lang w:eastAsia="es-ES"/>
              </w:rPr>
              <w:t>lanières</w:t>
            </w:r>
            <w:r w:rsidRPr="00F0008C">
              <w:rPr>
                <w:rFonts w:ascii="Arial" w:eastAsia="Times New Roman" w:hAnsi="Arial" w:cs="Arial"/>
                <w:lang w:eastAsia="es-ES"/>
              </w:rPr>
              <w:t xml:space="preserve"> de peau de </w:t>
            </w:r>
            <w:r w:rsidRPr="00F0008C">
              <w:rPr>
                <w:rFonts w:ascii="Arial" w:eastAsia="Times New Roman" w:hAnsi="Arial" w:cs="Arial"/>
                <w:b/>
                <w:lang w:eastAsia="es-ES"/>
              </w:rPr>
              <w:t>bouc</w:t>
            </w:r>
            <w:r w:rsidRPr="00F0008C">
              <w:rPr>
                <w:rFonts w:ascii="Arial" w:eastAsia="Times New Roman" w:hAnsi="Arial" w:cs="Arial"/>
                <w:lang w:eastAsia="es-ES"/>
              </w:rPr>
              <w:t xml:space="preserve">. Les coups de lanière reçus devaient assurer aux femmes d'être fécondes et d'avoir une </w:t>
            </w:r>
            <w:r w:rsidRPr="00F0008C">
              <w:rPr>
                <w:rFonts w:ascii="Arial" w:eastAsia="Times New Roman" w:hAnsi="Arial" w:cs="Arial"/>
                <w:b/>
                <w:lang w:eastAsia="es-ES"/>
              </w:rPr>
              <w:t>grossesse</w:t>
            </w:r>
            <w:r w:rsidRPr="00F0008C">
              <w:rPr>
                <w:rFonts w:ascii="Arial" w:eastAsia="Times New Roman" w:hAnsi="Arial" w:cs="Arial"/>
                <w:lang w:eastAsia="es-ES"/>
              </w:rPr>
              <w:t xml:space="preserve"> heureuse.</w:t>
            </w:r>
            <w:r w:rsidRPr="00F0008C">
              <w:rPr>
                <w:rFonts w:ascii="Arial" w:eastAsia="Times New Roman" w:hAnsi="Arial" w:cs="Arial"/>
                <w:lang w:eastAsia="es-ES"/>
              </w:rPr>
              <w:br/>
              <w:t xml:space="preserve">On dit aussi qu'à cette occasion, une sorte de loterie de l'amour était organisée qui consistait à </w:t>
            </w:r>
            <w:r w:rsidRPr="00F0008C">
              <w:rPr>
                <w:rFonts w:ascii="Arial" w:eastAsia="Times New Roman" w:hAnsi="Arial" w:cs="Arial"/>
                <w:b/>
                <w:lang w:eastAsia="es-ES"/>
              </w:rPr>
              <w:t>tirer au hasard</w:t>
            </w:r>
            <w:r w:rsidRPr="00F0008C">
              <w:rPr>
                <w:rFonts w:ascii="Arial" w:eastAsia="Times New Roman" w:hAnsi="Arial" w:cs="Arial"/>
                <w:lang w:eastAsia="es-ES"/>
              </w:rPr>
              <w:t xml:space="preserve"> le nom des filles et des garçons inscrits de façon à former des couples pour le reste de l'année.</w:t>
            </w:r>
          </w:p>
          <w:p w:rsidR="00F0008C" w:rsidRPr="00F0008C" w:rsidRDefault="00F0008C" w:rsidP="00F0008C">
            <w:pPr>
              <w:ind w:left="0" w:firstLine="0"/>
              <w:rPr>
                <w:rFonts w:ascii="Arial" w:eastAsia="Times New Roman" w:hAnsi="Arial" w:cs="Arial"/>
                <w:lang w:eastAsia="es-ES"/>
              </w:rPr>
            </w:pPr>
            <w:r w:rsidRPr="00F0008C">
              <w:rPr>
                <w:rFonts w:ascii="Arial" w:eastAsia="Times New Roman" w:hAnsi="Arial" w:cs="Arial"/>
                <w:lang w:eastAsia="es-ES"/>
              </w:rPr>
              <w:t>Voilà qui n'était pas pour plaire aux Saints Pères de l'Eglise primitive qui instaurèrent donc une fête particulière en l'honneur de Saint-Valentin, mort le 14 février 268, ou 270, selon les versions.</w:t>
            </w:r>
          </w:p>
          <w:p w:rsidR="00F0008C" w:rsidRPr="00F0008C" w:rsidRDefault="00F0008C" w:rsidP="00F0008C">
            <w:pPr>
              <w:ind w:left="0" w:firstLine="0"/>
              <w:rPr>
                <w:rFonts w:ascii="Arial" w:eastAsia="Times New Roman" w:hAnsi="Arial" w:cs="Arial"/>
                <w:lang w:eastAsia="es-ES"/>
              </w:rPr>
            </w:pPr>
            <w:r w:rsidRPr="00F0008C">
              <w:rPr>
                <w:rFonts w:ascii="Arial" w:eastAsia="Times New Roman" w:hAnsi="Arial" w:cs="Arial"/>
                <w:lang w:eastAsia="es-ES"/>
              </w:rPr>
              <w:t xml:space="preserve">Une autre origine de la Saint-Valentin, enfin, remonte au </w:t>
            </w:r>
            <w:proofErr w:type="spellStart"/>
            <w:r w:rsidRPr="00F0008C">
              <w:rPr>
                <w:rFonts w:ascii="Arial" w:eastAsia="Times New Roman" w:hAnsi="Arial" w:cs="Arial"/>
                <w:lang w:eastAsia="es-ES"/>
              </w:rPr>
              <w:t>Moyen-Age</w:t>
            </w:r>
            <w:proofErr w:type="spellEnd"/>
            <w:r w:rsidRPr="00F0008C">
              <w:rPr>
                <w:rFonts w:ascii="Arial" w:eastAsia="Times New Roman" w:hAnsi="Arial" w:cs="Arial"/>
                <w:lang w:eastAsia="es-ES"/>
              </w:rPr>
              <w:t xml:space="preserve">. On dit en effet qu'à cette époque une croyance se répandit en France et en Angleterre selon laquelle la saison des amours chez les oiseaux débutait le 14 février et que, prenant exemple sur eux, les hommes trouvèrent ce jour propice à la déclaration amoureuse. C'est ainsi que depuis, à la Saint Valentin, chaque Valentin cherche sa Valentine pour mieux </w:t>
            </w:r>
            <w:r w:rsidRPr="00F0008C">
              <w:rPr>
                <w:rFonts w:ascii="Arial" w:eastAsia="Times New Roman" w:hAnsi="Arial" w:cs="Arial"/>
                <w:b/>
                <w:lang w:eastAsia="es-ES"/>
              </w:rPr>
              <w:t>roucoule</w:t>
            </w:r>
            <w:r w:rsidRPr="00F0008C">
              <w:rPr>
                <w:rFonts w:ascii="Arial" w:eastAsia="Times New Roman" w:hAnsi="Arial" w:cs="Arial"/>
                <w:lang w:eastAsia="es-ES"/>
              </w:rPr>
              <w:t>r au printemps</w:t>
            </w:r>
          </w:p>
        </w:tc>
      </w:tr>
    </w:tbl>
    <w:p w:rsidR="00F0008C" w:rsidRPr="00F0008C" w:rsidRDefault="00F0008C">
      <w:pPr>
        <w:rPr>
          <w:rFonts w:ascii="Arial" w:hAnsi="Arial" w:cs="Arial"/>
        </w:rPr>
      </w:pPr>
    </w:p>
    <w:sectPr w:rsidR="00F0008C" w:rsidRPr="00F0008C"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008C"/>
    <w:rsid w:val="00022D28"/>
    <w:rsid w:val="00052B63"/>
    <w:rsid w:val="0008504C"/>
    <w:rsid w:val="000938B1"/>
    <w:rsid w:val="0010704C"/>
    <w:rsid w:val="0012181E"/>
    <w:rsid w:val="001E6FBE"/>
    <w:rsid w:val="001F1D1D"/>
    <w:rsid w:val="001F57A1"/>
    <w:rsid w:val="00381F62"/>
    <w:rsid w:val="003B6126"/>
    <w:rsid w:val="003E5EA7"/>
    <w:rsid w:val="003F0EAF"/>
    <w:rsid w:val="00400015"/>
    <w:rsid w:val="00415521"/>
    <w:rsid w:val="00427B94"/>
    <w:rsid w:val="004F2C1C"/>
    <w:rsid w:val="00500C73"/>
    <w:rsid w:val="00576062"/>
    <w:rsid w:val="00587DE4"/>
    <w:rsid w:val="005E4A0E"/>
    <w:rsid w:val="005F1BCA"/>
    <w:rsid w:val="0062208B"/>
    <w:rsid w:val="006672DA"/>
    <w:rsid w:val="006C761C"/>
    <w:rsid w:val="0078205B"/>
    <w:rsid w:val="00863046"/>
    <w:rsid w:val="008C29D2"/>
    <w:rsid w:val="008D02E9"/>
    <w:rsid w:val="008D0F42"/>
    <w:rsid w:val="008E203A"/>
    <w:rsid w:val="008F5DC8"/>
    <w:rsid w:val="009178E4"/>
    <w:rsid w:val="009B6493"/>
    <w:rsid w:val="00A70640"/>
    <w:rsid w:val="00B15370"/>
    <w:rsid w:val="00B568FE"/>
    <w:rsid w:val="00BE51B5"/>
    <w:rsid w:val="00C06FEE"/>
    <w:rsid w:val="00C245F8"/>
    <w:rsid w:val="00CC6234"/>
    <w:rsid w:val="00D00EC6"/>
    <w:rsid w:val="00D602D4"/>
    <w:rsid w:val="00E572D9"/>
    <w:rsid w:val="00E752D1"/>
    <w:rsid w:val="00F0008C"/>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0008C"/>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008C"/>
    <w:rPr>
      <w:rFonts w:ascii="Tahoma" w:hAnsi="Tahoma" w:cs="Tahoma"/>
      <w:sz w:val="16"/>
      <w:szCs w:val="16"/>
      <w:lang w:val="fr-FR"/>
    </w:rPr>
  </w:style>
  <w:style w:type="paragraph" w:styleId="NormalWeb">
    <w:name w:val="Normal (Web)"/>
    <w:basedOn w:val="Normal"/>
    <w:uiPriority w:val="99"/>
    <w:unhideWhenUsed/>
    <w:rsid w:val="00F0008C"/>
    <w:pPr>
      <w:ind w:left="0" w:firstLine="0"/>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F0008C"/>
    <w:rPr>
      <w:b/>
      <w:bCs/>
    </w:rPr>
  </w:style>
  <w:style w:type="table" w:styleId="Tablaconcuadrcula">
    <w:name w:val="Table Grid"/>
    <w:basedOn w:val="Tablanormal"/>
    <w:uiPriority w:val="59"/>
    <w:rsid w:val="005E4A0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8545060">
      <w:bodyDiv w:val="1"/>
      <w:marLeft w:val="0"/>
      <w:marRight w:val="0"/>
      <w:marTop w:val="0"/>
      <w:marBottom w:val="0"/>
      <w:divBdr>
        <w:top w:val="none" w:sz="0" w:space="0" w:color="auto"/>
        <w:left w:val="none" w:sz="0" w:space="0" w:color="auto"/>
        <w:bottom w:val="none" w:sz="0" w:space="0" w:color="auto"/>
        <w:right w:val="none" w:sz="0" w:space="0" w:color="auto"/>
      </w:divBdr>
      <w:divsChild>
        <w:div w:id="942881240">
          <w:marLeft w:val="0"/>
          <w:marRight w:val="0"/>
          <w:marTop w:val="0"/>
          <w:marBottom w:val="0"/>
          <w:divBdr>
            <w:top w:val="none" w:sz="0" w:space="0" w:color="auto"/>
            <w:left w:val="none" w:sz="0" w:space="0" w:color="auto"/>
            <w:bottom w:val="none" w:sz="0" w:space="0" w:color="auto"/>
            <w:right w:val="none" w:sz="0" w:space="0" w:color="auto"/>
          </w:divBdr>
          <w:divsChild>
            <w:div w:id="925958546">
              <w:marLeft w:val="0"/>
              <w:marRight w:val="0"/>
              <w:marTop w:val="0"/>
              <w:marBottom w:val="0"/>
              <w:divBdr>
                <w:top w:val="none" w:sz="0" w:space="0" w:color="auto"/>
                <w:left w:val="none" w:sz="0" w:space="0" w:color="auto"/>
                <w:bottom w:val="none" w:sz="0" w:space="0" w:color="auto"/>
                <w:right w:val="none" w:sz="0" w:space="0" w:color="auto"/>
              </w:divBdr>
              <w:divsChild>
                <w:div w:id="1165050549">
                  <w:marLeft w:val="0"/>
                  <w:marRight w:val="0"/>
                  <w:marTop w:val="0"/>
                  <w:marBottom w:val="0"/>
                  <w:divBdr>
                    <w:top w:val="none" w:sz="0" w:space="0" w:color="auto"/>
                    <w:left w:val="none" w:sz="0" w:space="0" w:color="auto"/>
                    <w:bottom w:val="none" w:sz="0" w:space="0" w:color="auto"/>
                    <w:right w:val="none" w:sz="0" w:space="0" w:color="auto"/>
                  </w:divBdr>
                  <w:divsChild>
                    <w:div w:id="149063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516407">
      <w:bodyDiv w:val="1"/>
      <w:marLeft w:val="0"/>
      <w:marRight w:val="0"/>
      <w:marTop w:val="0"/>
      <w:marBottom w:val="0"/>
      <w:divBdr>
        <w:top w:val="none" w:sz="0" w:space="0" w:color="auto"/>
        <w:left w:val="none" w:sz="0" w:space="0" w:color="auto"/>
        <w:bottom w:val="none" w:sz="0" w:space="0" w:color="auto"/>
        <w:right w:val="none" w:sz="0" w:space="0" w:color="auto"/>
      </w:divBdr>
      <w:divsChild>
        <w:div w:id="930311735">
          <w:marLeft w:val="0"/>
          <w:marRight w:val="0"/>
          <w:marTop w:val="0"/>
          <w:marBottom w:val="0"/>
          <w:divBdr>
            <w:top w:val="none" w:sz="0" w:space="0" w:color="auto"/>
            <w:left w:val="none" w:sz="0" w:space="0" w:color="auto"/>
            <w:bottom w:val="none" w:sz="0" w:space="0" w:color="auto"/>
            <w:right w:val="none" w:sz="0" w:space="0" w:color="auto"/>
          </w:divBdr>
          <w:divsChild>
            <w:div w:id="714352374">
              <w:marLeft w:val="0"/>
              <w:marRight w:val="0"/>
              <w:marTop w:val="0"/>
              <w:marBottom w:val="0"/>
              <w:divBdr>
                <w:top w:val="none" w:sz="0" w:space="0" w:color="auto"/>
                <w:left w:val="none" w:sz="0" w:space="0" w:color="auto"/>
                <w:bottom w:val="none" w:sz="0" w:space="0" w:color="auto"/>
                <w:right w:val="none" w:sz="0" w:space="0" w:color="auto"/>
              </w:divBdr>
              <w:divsChild>
                <w:div w:id="413674453">
                  <w:marLeft w:val="0"/>
                  <w:marRight w:val="0"/>
                  <w:marTop w:val="0"/>
                  <w:marBottom w:val="0"/>
                  <w:divBdr>
                    <w:top w:val="none" w:sz="0" w:space="0" w:color="auto"/>
                    <w:left w:val="none" w:sz="0" w:space="0" w:color="auto"/>
                    <w:bottom w:val="none" w:sz="0" w:space="0" w:color="auto"/>
                    <w:right w:val="none" w:sz="0" w:space="0" w:color="auto"/>
                  </w:divBdr>
                  <w:divsChild>
                    <w:div w:id="158926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1360</Words>
  <Characters>7481</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2011-02-14T11:21:00Z</dcterms:created>
  <dcterms:modified xsi:type="dcterms:W3CDTF">2011-02-14T11:24:00Z</dcterms:modified>
</cp:coreProperties>
</file>